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9EFB2" w14:textId="6E6A2C8F" w:rsidR="001D65B2" w:rsidRDefault="00001C00">
      <w:ins w:id="0" w:author="Author">
        <w:r>
          <w:rPr>
            <w:rFonts w:ascii="Franklin Gothic Demi" w:hAnsi="Franklin Gothic Demi"/>
            <w:noProof/>
            <w:sz w:val="40"/>
            <w:szCs w:val="40"/>
            <w:lang w:val="en-US"/>
          </w:rPr>
          <w:drawing>
            <wp:anchor distT="0" distB="0" distL="114300" distR="114300" simplePos="0" relativeHeight="251660288" behindDoc="0" locked="0" layoutInCell="0" allowOverlap="1" wp14:anchorId="7F0A9A70" wp14:editId="560FF81F">
              <wp:simplePos x="0" y="0"/>
              <wp:positionH relativeFrom="column">
                <wp:posOffset>4554855</wp:posOffset>
              </wp:positionH>
              <wp:positionV relativeFrom="paragraph">
                <wp:posOffset>-771525</wp:posOffset>
              </wp:positionV>
              <wp:extent cx="1440000" cy="1440000"/>
              <wp:effectExtent l="0" t="0" r="825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1"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ins>
      <w:r w:rsidR="001D65B2">
        <w:rPr>
          <w:noProof/>
          <w:lang w:val="en-US"/>
        </w:rPr>
        <w:drawing>
          <wp:anchor distT="0" distB="0" distL="114300" distR="114300" simplePos="0" relativeHeight="251658240" behindDoc="1" locked="0" layoutInCell="1" allowOverlap="1" wp14:anchorId="6503A811" wp14:editId="10825E84">
            <wp:simplePos x="0" y="0"/>
            <wp:positionH relativeFrom="column">
              <wp:posOffset>-122555</wp:posOffset>
            </wp:positionH>
            <wp:positionV relativeFrom="paragraph">
              <wp:posOffset>-1478915</wp:posOffset>
            </wp:positionV>
            <wp:extent cx="2130425" cy="1511935"/>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130425" cy="1511935"/>
                    </a:xfrm>
                    <a:prstGeom prst="rect">
                      <a:avLst/>
                    </a:prstGeom>
                  </pic:spPr>
                </pic:pic>
              </a:graphicData>
            </a:graphic>
          </wp:anchor>
        </w:drawing>
      </w:r>
    </w:p>
    <w:p w14:paraId="0998E3A2" w14:textId="77777777" w:rsidR="001D65B2" w:rsidRDefault="001D65B2"/>
    <w:tbl>
      <w:tblPr>
        <w:tblStyle w:val="TableGrid"/>
        <w:tblW w:w="8615" w:type="dxa"/>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615"/>
      </w:tblGrid>
      <w:tr w:rsidR="00640BD0" w:rsidRPr="00767D54" w14:paraId="028E3F78" w14:textId="77777777" w:rsidTr="001D65B2">
        <w:trPr>
          <w:trHeight w:hRule="exact" w:val="2381"/>
        </w:trPr>
        <w:tc>
          <w:tcPr>
            <w:tcW w:w="8615" w:type="dxa"/>
          </w:tcPr>
          <w:p w14:paraId="2B65F042" w14:textId="36C9951C" w:rsidR="00871DBD" w:rsidRPr="009F3AD6" w:rsidRDefault="009848AD" w:rsidP="009F3AD6">
            <w:pPr>
              <w:pStyle w:val="HEADLINES"/>
              <w:spacing w:after="0" w:line="520" w:lineRule="exact"/>
            </w:pPr>
            <w:r w:rsidRPr="009F3AD6">
              <w:rPr>
                <w:rFonts w:ascii="Franklin Gothic Demi" w:hAnsi="Franklin Gothic Demi"/>
                <w:szCs w:val="24"/>
              </w:rPr>
              <w:t>Travel and accommodation costs</w:t>
            </w:r>
          </w:p>
          <w:p w14:paraId="00BEE62D" w14:textId="41D24E05" w:rsidR="00541721" w:rsidRPr="00767D54" w:rsidRDefault="009848AD" w:rsidP="00541721">
            <w:pPr>
              <w:pStyle w:val="SUBHEADLINES"/>
            </w:pPr>
            <w:r w:rsidRPr="00767D54">
              <w:t xml:space="preserve">Fact sheet on </w:t>
            </w:r>
            <w:r w:rsidR="005C2734">
              <w:t xml:space="preserve">the </w:t>
            </w:r>
            <w:r w:rsidRPr="00767D54">
              <w:t xml:space="preserve">eligibility of travel and accommodation </w:t>
            </w:r>
            <w:r w:rsidR="00251467">
              <w:t>costs</w:t>
            </w:r>
            <w:r w:rsidRPr="00767D54">
              <w:rPr>
                <w:rStyle w:val="FootnoteReference"/>
              </w:rPr>
              <w:footnoteReference w:id="2"/>
            </w:r>
          </w:p>
          <w:p w14:paraId="369109CA" w14:textId="6323A200" w:rsidR="00FF4775" w:rsidRPr="00767D54" w:rsidRDefault="00D86C5E" w:rsidP="00541721">
            <w:pPr>
              <w:pStyle w:val="SUBHEADLINES"/>
            </w:pPr>
            <w:r>
              <w:t>February</w:t>
            </w:r>
            <w:r w:rsidRPr="00767D54">
              <w:t xml:space="preserve"> </w:t>
            </w:r>
            <w:r w:rsidR="00CA31DF" w:rsidRPr="00767D54">
              <w:t>202</w:t>
            </w:r>
            <w:r w:rsidR="000A0D5C">
              <w:t>2</w:t>
            </w:r>
          </w:p>
          <w:p w14:paraId="774F289C" w14:textId="77777777" w:rsidR="00541721" w:rsidRPr="00767D54" w:rsidRDefault="00541721" w:rsidP="00541721"/>
          <w:p w14:paraId="29547EA9" w14:textId="1197BE49" w:rsidR="00F637D3" w:rsidRPr="00767D54" w:rsidRDefault="00F637D3" w:rsidP="00541721">
            <w:bookmarkStart w:id="1" w:name="_GoBack"/>
            <w:bookmarkEnd w:id="1"/>
          </w:p>
          <w:p w14:paraId="751F6315" w14:textId="18B200BC" w:rsidR="00F637D3" w:rsidRPr="00767D54" w:rsidRDefault="00F637D3" w:rsidP="00541721"/>
          <w:p w14:paraId="7531621F" w14:textId="298BD963" w:rsidR="00F637D3" w:rsidRPr="00767D54" w:rsidRDefault="00F637D3" w:rsidP="00541721"/>
        </w:tc>
      </w:tr>
    </w:tbl>
    <w:p w14:paraId="5FDE309B" w14:textId="28D585F0" w:rsidR="001D65B2" w:rsidRDefault="001D65B2" w:rsidP="00B25582">
      <w:pPr>
        <w:pStyle w:val="BOLDStandardBLUE"/>
      </w:pPr>
    </w:p>
    <w:p w14:paraId="5C274FE0" w14:textId="77777777" w:rsidR="001D65B2" w:rsidRDefault="001D65B2" w:rsidP="00B25582">
      <w:pPr>
        <w:pStyle w:val="BOLDStandardBLUE"/>
      </w:pPr>
    </w:p>
    <w:p w14:paraId="262589FB" w14:textId="4A9D4E16" w:rsidR="00541721" w:rsidRPr="00767D54" w:rsidRDefault="009848AD" w:rsidP="00B25582">
      <w:pPr>
        <w:pStyle w:val="BOLDStandardBLUE"/>
      </w:pPr>
      <w:r w:rsidRPr="00767D54">
        <w:t>Definition</w:t>
      </w:r>
    </w:p>
    <w:p w14:paraId="092B1C2F" w14:textId="77777777" w:rsidR="000A6C31" w:rsidRPr="00767D54" w:rsidRDefault="000A6C31" w:rsidP="00251921"/>
    <w:p w14:paraId="13BF4917" w14:textId="360A076E" w:rsidR="00F8381C" w:rsidRDefault="003923D7" w:rsidP="00F8381C">
      <w:pPr>
        <w:jc w:val="both"/>
      </w:pPr>
      <w:r w:rsidRPr="00767D54">
        <w:t>T</w:t>
      </w:r>
      <w:r w:rsidR="009848AD" w:rsidRPr="00767D54">
        <w:t>ravel and accommodation costs</w:t>
      </w:r>
      <w:r w:rsidR="00B8228C">
        <w:t xml:space="preserve"> </w:t>
      </w:r>
      <w:r w:rsidR="009848AD" w:rsidRPr="00767D54">
        <w:t>cover travel costs</w:t>
      </w:r>
      <w:r w:rsidR="00B8228C">
        <w:t>,</w:t>
      </w:r>
      <w:r w:rsidRPr="00767D54">
        <w:t xml:space="preserve"> </w:t>
      </w:r>
      <w:r w:rsidR="009848AD" w:rsidRPr="00767D54">
        <w:t>accommodation costs, costs of meals, visa costs and daily allowances</w:t>
      </w:r>
      <w:r w:rsidR="00B8228C">
        <w:t xml:space="preserve"> of staff of the partner organisation that relate to the project’s delivery</w:t>
      </w:r>
      <w:r w:rsidR="009848AD" w:rsidRPr="00767D54">
        <w:t xml:space="preserve">. </w:t>
      </w:r>
      <w:r w:rsidR="00F8381C">
        <w:t xml:space="preserve"> </w:t>
      </w:r>
    </w:p>
    <w:p w14:paraId="31078280" w14:textId="0016009B" w:rsidR="00F8381C" w:rsidRDefault="00F8381C" w:rsidP="00F8381C">
      <w:pPr>
        <w:jc w:val="both"/>
      </w:pPr>
    </w:p>
    <w:p w14:paraId="6721E8FD" w14:textId="77777777" w:rsidR="00E11B67" w:rsidRDefault="00E11B67" w:rsidP="00F8381C">
      <w:pPr>
        <w:jc w:val="both"/>
      </w:pPr>
    </w:p>
    <w:p w14:paraId="087AA996" w14:textId="095B981C" w:rsidR="00F8381C" w:rsidRDefault="00F8381C" w:rsidP="00B25582">
      <w:pPr>
        <w:pStyle w:val="BOLDStandardBLUE"/>
      </w:pPr>
      <w:r w:rsidRPr="00767D54">
        <w:t>Legal references</w:t>
      </w:r>
    </w:p>
    <w:p w14:paraId="7C2BADAD" w14:textId="77777777" w:rsidR="00F8381C" w:rsidRDefault="00F8381C" w:rsidP="00F8381C">
      <w:pPr>
        <w:jc w:val="both"/>
      </w:pPr>
    </w:p>
    <w:p w14:paraId="5646EB2F" w14:textId="473B65E6" w:rsidR="00F8381C" w:rsidRDefault="00F8381C" w:rsidP="00F8381C">
      <w:pPr>
        <w:jc w:val="both"/>
      </w:pPr>
      <w:r>
        <w:t>A</w:t>
      </w:r>
      <w:r w:rsidRPr="00767D54">
        <w:t xml:space="preserve"> list of cost elements covered by the travel and accommodation category of costs</w:t>
      </w:r>
      <w:r>
        <w:t>,</w:t>
      </w:r>
      <w:r w:rsidRPr="00767D54">
        <w:t xml:space="preserve"> </w:t>
      </w:r>
      <w:r w:rsidR="003310D8" w:rsidRPr="00A846F1">
        <w:t>regardless of</w:t>
      </w:r>
      <w:r w:rsidRPr="00A846F1">
        <w:t xml:space="preserve"> whether such costs are incurred and paid in</w:t>
      </w:r>
      <w:r w:rsidR="00B8228C">
        <w:t>side</w:t>
      </w:r>
      <w:r w:rsidRPr="00A846F1">
        <w:t xml:space="preserve"> or outside the programme area</w:t>
      </w:r>
      <w:r>
        <w:t>,</w:t>
      </w:r>
      <w:r w:rsidRPr="00767D54">
        <w:t xml:space="preserve"> </w:t>
      </w:r>
      <w:r w:rsidR="006F18BC">
        <w:t xml:space="preserve">is </w:t>
      </w:r>
      <w:r>
        <w:t>limited to</w:t>
      </w:r>
      <w:r w:rsidR="00B8228C">
        <w:t xml:space="preserve"> (Article 41 </w:t>
      </w:r>
      <w:proofErr w:type="spellStart"/>
      <w:r w:rsidR="00B8228C">
        <w:t>Interreg</w:t>
      </w:r>
      <w:proofErr w:type="spellEnd"/>
      <w:r w:rsidR="00B8228C">
        <w:t xml:space="preserve"> Regulation)</w:t>
      </w:r>
      <w:r>
        <w:t>:</w:t>
      </w:r>
    </w:p>
    <w:p w14:paraId="553961ED" w14:textId="77777777" w:rsidR="00F8381C" w:rsidRPr="00F8381C" w:rsidRDefault="00F8381C" w:rsidP="00F8381C">
      <w:pPr>
        <w:jc w:val="both"/>
      </w:pPr>
    </w:p>
    <w:p w14:paraId="467E42DC" w14:textId="0337C0C9" w:rsidR="00F8381C" w:rsidRPr="00F8381C" w:rsidRDefault="00F8381C" w:rsidP="00F8381C">
      <w:pPr>
        <w:jc w:val="both"/>
      </w:pPr>
      <w:r>
        <w:t>a) travel costs (such as tickets, travel and car insurance, fuel, car mileage, toll</w:t>
      </w:r>
      <w:r w:rsidR="00A80849">
        <w:t>s</w:t>
      </w:r>
      <w:r>
        <w:t xml:space="preserve"> and parking fees);</w:t>
      </w:r>
    </w:p>
    <w:p w14:paraId="74D7DC9E" w14:textId="11B048A5" w:rsidR="00F8381C" w:rsidRPr="00F8381C" w:rsidRDefault="00F8381C" w:rsidP="00F8381C">
      <w:pPr>
        <w:jc w:val="both"/>
      </w:pPr>
      <w:r w:rsidRPr="00F8381C">
        <w:t>b) the cost of meals;</w:t>
      </w:r>
    </w:p>
    <w:p w14:paraId="18378C6B" w14:textId="71320D4C" w:rsidR="00F8381C" w:rsidRPr="00F8381C" w:rsidRDefault="00F8381C" w:rsidP="00F8381C">
      <w:pPr>
        <w:jc w:val="both"/>
      </w:pPr>
      <w:r w:rsidRPr="00F8381C">
        <w:t>c) accommodation costs;</w:t>
      </w:r>
    </w:p>
    <w:p w14:paraId="26129175" w14:textId="024C1AC5" w:rsidR="00F8381C" w:rsidRPr="00F8381C" w:rsidRDefault="00F8381C" w:rsidP="00F8381C">
      <w:pPr>
        <w:jc w:val="both"/>
      </w:pPr>
      <w:r w:rsidRPr="00F8381C">
        <w:t xml:space="preserve">d) visa costs; </w:t>
      </w:r>
    </w:p>
    <w:p w14:paraId="3162EBE7" w14:textId="6944E7BE" w:rsidR="00F8381C" w:rsidRPr="00F8381C" w:rsidRDefault="00F8381C" w:rsidP="00F8381C">
      <w:pPr>
        <w:jc w:val="both"/>
        <w:rPr>
          <w:rFonts w:ascii="EUAlbertina" w:hAnsi="EUAlbertina" w:cs="EUAlbertina"/>
          <w:color w:val="000000"/>
          <w:spacing w:val="0"/>
          <w:sz w:val="19"/>
          <w:szCs w:val="19"/>
          <w:lang w:val="en-US"/>
        </w:rPr>
      </w:pPr>
      <w:r>
        <w:t>e) daily allowances.</w:t>
      </w:r>
    </w:p>
    <w:p w14:paraId="3B00D1D0" w14:textId="77777777" w:rsidR="00F8381C" w:rsidRPr="00F8381C" w:rsidRDefault="00F8381C" w:rsidP="00F8381C">
      <w:pPr>
        <w:autoSpaceDE w:val="0"/>
        <w:autoSpaceDN w:val="0"/>
        <w:adjustRightInd w:val="0"/>
        <w:spacing w:line="240" w:lineRule="auto"/>
        <w:rPr>
          <w:rFonts w:ascii="EUAlbertina" w:hAnsi="EUAlbertina" w:cs="EUAlbertina"/>
          <w:color w:val="000000"/>
          <w:spacing w:val="0"/>
          <w:sz w:val="19"/>
          <w:szCs w:val="19"/>
          <w:lang w:val="en-US"/>
        </w:rPr>
      </w:pPr>
    </w:p>
    <w:p w14:paraId="4B2AEABD" w14:textId="73DCAA5C" w:rsidR="00F8381C" w:rsidRDefault="00F8381C" w:rsidP="00F8381C">
      <w:pPr>
        <w:jc w:val="both"/>
      </w:pPr>
      <w:r>
        <w:t>The above list is exhaustive</w:t>
      </w:r>
      <w:r w:rsidR="00B8228C">
        <w:t>,</w:t>
      </w:r>
      <w:r>
        <w:t xml:space="preserve"> and programmes cannot add additional types of costs to this list. </w:t>
      </w:r>
      <w:r w:rsidRPr="00767D54">
        <w:t>The Interact</w:t>
      </w:r>
      <w:r w:rsidR="00B8228C">
        <w:t xml:space="preserve"> tool,</w:t>
      </w:r>
      <w:r w:rsidRPr="00767D54">
        <w:t xml:space="preserve"> Matrix of </w:t>
      </w:r>
      <w:r w:rsidR="00A80849">
        <w:t>C</w:t>
      </w:r>
      <w:r w:rsidRPr="00767D54">
        <w:t>osts</w:t>
      </w:r>
      <w:r w:rsidR="00A904E8">
        <w:rPr>
          <w:rStyle w:val="FootnoteReference"/>
        </w:rPr>
        <w:footnoteReference w:id="3"/>
      </w:r>
      <w:r w:rsidR="00B8228C">
        <w:t>,</w:t>
      </w:r>
      <w:r w:rsidRPr="00767D54">
        <w:t xml:space="preserve"> presents further</w:t>
      </w:r>
      <w:r>
        <w:t xml:space="preserve"> </w:t>
      </w:r>
      <w:r w:rsidR="00B8228C">
        <w:t>examples</w:t>
      </w:r>
      <w:r w:rsidR="00B8228C" w:rsidRPr="00767D54">
        <w:t xml:space="preserve"> </w:t>
      </w:r>
      <w:r w:rsidRPr="00767D54">
        <w:t xml:space="preserve">of eligible and ineligible costs under this cost category. </w:t>
      </w:r>
    </w:p>
    <w:p w14:paraId="5E243277" w14:textId="77777777" w:rsidR="003310D8" w:rsidRDefault="003310D8" w:rsidP="00A904E8">
      <w:pPr>
        <w:pStyle w:val="Default"/>
        <w:rPr>
          <w:rFonts w:ascii="Franklin Gothic Book" w:hAnsi="Franklin Gothic Book" w:cstheme="minorBidi"/>
          <w:color w:val="000000" w:themeColor="text1"/>
          <w:spacing w:val="4"/>
          <w:sz w:val="21"/>
          <w:lang w:val="en-GB"/>
        </w:rPr>
      </w:pPr>
    </w:p>
    <w:p w14:paraId="3A8E3A7C" w14:textId="68FECE94" w:rsidR="003310D8" w:rsidRPr="00B80B70" w:rsidRDefault="003310D8" w:rsidP="003310D8">
      <w:pPr>
        <w:pStyle w:val="Default"/>
        <w:rPr>
          <w:rFonts w:ascii="Franklin Gothic Book" w:hAnsi="Franklin Gothic Book" w:cstheme="minorBidi"/>
          <w:color w:val="000000" w:themeColor="text1"/>
          <w:spacing w:val="4"/>
          <w:sz w:val="21"/>
          <w:lang w:val="en-GB"/>
        </w:rPr>
      </w:pPr>
      <w:r>
        <w:rPr>
          <w:rFonts w:ascii="Franklin Gothic Book" w:hAnsi="Franklin Gothic Book" w:cstheme="minorBidi"/>
          <w:color w:val="000000" w:themeColor="text1"/>
          <w:spacing w:val="4"/>
          <w:sz w:val="21"/>
          <w:lang w:val="en-GB"/>
        </w:rPr>
        <w:t>Below</w:t>
      </w:r>
      <w:r w:rsidR="00A80849">
        <w:rPr>
          <w:rFonts w:ascii="Franklin Gothic Book" w:hAnsi="Franklin Gothic Book" w:cstheme="minorBidi"/>
          <w:color w:val="000000" w:themeColor="text1"/>
          <w:spacing w:val="4"/>
          <w:sz w:val="21"/>
          <w:lang w:val="en-GB"/>
        </w:rPr>
        <w:t>,</w:t>
      </w:r>
      <w:r>
        <w:rPr>
          <w:rFonts w:ascii="Franklin Gothic Book" w:hAnsi="Franklin Gothic Book" w:cstheme="minorBidi"/>
          <w:color w:val="000000" w:themeColor="text1"/>
          <w:spacing w:val="4"/>
          <w:sz w:val="21"/>
          <w:lang w:val="en-GB"/>
        </w:rPr>
        <w:t xml:space="preserve"> you will find all articles from </w:t>
      </w:r>
      <w:r w:rsidR="00A80849">
        <w:rPr>
          <w:rFonts w:ascii="Franklin Gothic Book" w:hAnsi="Franklin Gothic Book" w:cstheme="minorBidi"/>
          <w:color w:val="000000" w:themeColor="text1"/>
          <w:spacing w:val="4"/>
          <w:sz w:val="21"/>
          <w:lang w:val="en-GB"/>
        </w:rPr>
        <w:t xml:space="preserve">the </w:t>
      </w:r>
      <w:r>
        <w:rPr>
          <w:rFonts w:ascii="Franklin Gothic Book" w:hAnsi="Franklin Gothic Book" w:cstheme="minorBidi"/>
          <w:color w:val="000000" w:themeColor="text1"/>
          <w:spacing w:val="4"/>
          <w:sz w:val="21"/>
          <w:lang w:val="en-GB"/>
        </w:rPr>
        <w:t xml:space="preserve">CPR and </w:t>
      </w:r>
      <w:proofErr w:type="spellStart"/>
      <w:r>
        <w:rPr>
          <w:rFonts w:ascii="Franklin Gothic Book" w:hAnsi="Franklin Gothic Book" w:cstheme="minorBidi"/>
          <w:color w:val="000000" w:themeColor="text1"/>
          <w:spacing w:val="4"/>
          <w:sz w:val="21"/>
          <w:lang w:val="en-GB"/>
        </w:rPr>
        <w:t>Interreg</w:t>
      </w:r>
      <w:proofErr w:type="spellEnd"/>
      <w:r>
        <w:rPr>
          <w:rFonts w:ascii="Franklin Gothic Book" w:hAnsi="Franklin Gothic Book" w:cstheme="minorBidi"/>
          <w:color w:val="000000" w:themeColor="text1"/>
          <w:spacing w:val="4"/>
          <w:sz w:val="21"/>
          <w:lang w:val="en-GB"/>
        </w:rPr>
        <w:t xml:space="preserve"> Regulation </w:t>
      </w:r>
      <w:r w:rsidRPr="00B80B70">
        <w:rPr>
          <w:rFonts w:ascii="Franklin Gothic Book" w:hAnsi="Franklin Gothic Book" w:cstheme="minorBidi"/>
          <w:color w:val="000000" w:themeColor="text1"/>
          <w:spacing w:val="4"/>
          <w:sz w:val="21"/>
          <w:lang w:val="en-GB"/>
        </w:rPr>
        <w:t xml:space="preserve">applicable for </w:t>
      </w:r>
      <w:r>
        <w:rPr>
          <w:rFonts w:ascii="Franklin Gothic Book" w:hAnsi="Franklin Gothic Book" w:cstheme="minorBidi"/>
          <w:color w:val="000000" w:themeColor="text1"/>
          <w:spacing w:val="4"/>
          <w:sz w:val="21"/>
          <w:lang w:val="en-GB"/>
        </w:rPr>
        <w:t>travel and accommodation costs, referenced in this fact sheet:</w:t>
      </w:r>
    </w:p>
    <w:p w14:paraId="20623954" w14:textId="77777777" w:rsidR="00E11B67" w:rsidRPr="00E11B67" w:rsidRDefault="00E11B67" w:rsidP="00E11B67"/>
    <w:p w14:paraId="2B68EB54" w14:textId="5CC8D89E" w:rsidR="00A904E8" w:rsidRPr="00E11B67" w:rsidRDefault="008A781A" w:rsidP="00E11B67">
      <w:pPr>
        <w:pStyle w:val="BOLDStandard"/>
      </w:pPr>
      <w:r w:rsidRPr="00367203">
        <w:t>Regulation (EU) No 2021/10</w:t>
      </w:r>
      <w:r>
        <w:t xml:space="preserve">60 - </w:t>
      </w:r>
      <w:r w:rsidR="00A904E8" w:rsidRPr="00E11B67">
        <w:t>CPR</w:t>
      </w:r>
    </w:p>
    <w:p w14:paraId="65A564D2" w14:textId="77777777" w:rsidR="00A904E8" w:rsidRDefault="00A904E8" w:rsidP="00F8381C">
      <w:pPr>
        <w:jc w:val="both"/>
      </w:pPr>
    </w:p>
    <w:p w14:paraId="75A96898" w14:textId="0EF276D1" w:rsidR="007D5059" w:rsidRDefault="005D72DB" w:rsidP="00697020">
      <w:pPr>
        <w:pStyle w:val="ListParagraph"/>
        <w:numPr>
          <w:ilvl w:val="0"/>
          <w:numId w:val="21"/>
        </w:numPr>
        <w:jc w:val="both"/>
      </w:pPr>
      <w:r>
        <w:t>Article 63</w:t>
      </w:r>
      <w:r w:rsidR="00A904E8">
        <w:t xml:space="preserve"> </w:t>
      </w:r>
      <w:r>
        <w:t>– Eligibility</w:t>
      </w:r>
      <w:r w:rsidR="00697020">
        <w:t>,</w:t>
      </w:r>
    </w:p>
    <w:p w14:paraId="427E3104" w14:textId="37FEE27C" w:rsidR="00E16911" w:rsidRPr="00306D23" w:rsidRDefault="00697020" w:rsidP="00697020">
      <w:pPr>
        <w:pStyle w:val="ListParagraph"/>
        <w:numPr>
          <w:ilvl w:val="0"/>
          <w:numId w:val="21"/>
        </w:numPr>
        <w:jc w:val="both"/>
      </w:pPr>
      <w:r w:rsidRPr="00697020">
        <w:rPr>
          <w:lang w:val="fr-FR"/>
        </w:rPr>
        <w:t>Article 64 – Non-</w:t>
      </w:r>
      <w:proofErr w:type="spellStart"/>
      <w:r w:rsidRPr="00697020">
        <w:rPr>
          <w:lang w:val="fr-FR"/>
        </w:rPr>
        <w:t>eligible</w:t>
      </w:r>
      <w:proofErr w:type="spellEnd"/>
      <w:r w:rsidRPr="00697020">
        <w:rPr>
          <w:lang w:val="fr-FR"/>
        </w:rPr>
        <w:t xml:space="preserve"> </w:t>
      </w:r>
      <w:proofErr w:type="spellStart"/>
      <w:r w:rsidRPr="00697020">
        <w:rPr>
          <w:lang w:val="fr-FR"/>
        </w:rPr>
        <w:t>costs</w:t>
      </w:r>
      <w:proofErr w:type="spellEnd"/>
      <w:r w:rsidR="00306D23">
        <w:rPr>
          <w:lang w:val="fr-FR"/>
        </w:rPr>
        <w:t>,</w:t>
      </w:r>
    </w:p>
    <w:p w14:paraId="7E2B47C9" w14:textId="77777777" w:rsidR="00E16911" w:rsidRDefault="00E16911" w:rsidP="00E16911">
      <w:pPr>
        <w:pStyle w:val="ListParagraph"/>
        <w:numPr>
          <w:ilvl w:val="0"/>
          <w:numId w:val="21"/>
        </w:numPr>
      </w:pPr>
      <w:r>
        <w:t xml:space="preserve">Article 67 - </w:t>
      </w:r>
      <w:r w:rsidRPr="00B23F03">
        <w:t>Specific eligibility rules for grants</w:t>
      </w:r>
      <w:r>
        <w:t>.</w:t>
      </w:r>
    </w:p>
    <w:p w14:paraId="3B904E24" w14:textId="215445A6" w:rsidR="00697020" w:rsidRDefault="00697020" w:rsidP="00E16911">
      <w:pPr>
        <w:pStyle w:val="ListParagraph"/>
        <w:jc w:val="both"/>
      </w:pPr>
    </w:p>
    <w:p w14:paraId="78DA42CA" w14:textId="77777777" w:rsidR="000335C7" w:rsidRDefault="000335C7" w:rsidP="00F8381C">
      <w:pPr>
        <w:jc w:val="both"/>
      </w:pPr>
    </w:p>
    <w:p w14:paraId="4524F319" w14:textId="0EB25C20" w:rsidR="00475B5C" w:rsidRPr="00E11B67" w:rsidRDefault="007B0EC2" w:rsidP="00E11B67">
      <w:pPr>
        <w:pStyle w:val="BOLDStandard"/>
      </w:pPr>
      <w:r w:rsidRPr="00DE1EFE">
        <w:t>Regulation (EU) No 2021/1059</w:t>
      </w:r>
      <w:r>
        <w:t xml:space="preserve"> - </w:t>
      </w:r>
      <w:proofErr w:type="spellStart"/>
      <w:r w:rsidR="00475B5C" w:rsidRPr="00E11B67">
        <w:t>Interreg</w:t>
      </w:r>
      <w:proofErr w:type="spellEnd"/>
      <w:r w:rsidR="003310D8" w:rsidRPr="00E11B67">
        <w:t xml:space="preserve"> Regulation</w:t>
      </w:r>
    </w:p>
    <w:p w14:paraId="358EE1F2" w14:textId="77777777" w:rsidR="00475B5C" w:rsidRDefault="00475B5C" w:rsidP="00475B5C">
      <w:pPr>
        <w:jc w:val="both"/>
      </w:pPr>
    </w:p>
    <w:p w14:paraId="694041CA" w14:textId="77777777" w:rsidR="00697020" w:rsidRPr="00697020" w:rsidRDefault="00697020" w:rsidP="00697020">
      <w:pPr>
        <w:pStyle w:val="Default"/>
        <w:numPr>
          <w:ilvl w:val="0"/>
          <w:numId w:val="22"/>
        </w:numPr>
        <w:ind w:hanging="294"/>
        <w:rPr>
          <w:rFonts w:ascii="Franklin Gothic Book" w:hAnsi="Franklin Gothic Book" w:cstheme="minorBidi"/>
          <w:color w:val="000000" w:themeColor="text1"/>
          <w:spacing w:val="4"/>
          <w:sz w:val="21"/>
          <w:lang w:val="en-GB"/>
        </w:rPr>
      </w:pPr>
      <w:r w:rsidRPr="00697020">
        <w:rPr>
          <w:rFonts w:ascii="Franklin Gothic Book" w:hAnsi="Franklin Gothic Book" w:cstheme="minorBidi"/>
          <w:color w:val="000000" w:themeColor="text1"/>
          <w:spacing w:val="4"/>
          <w:sz w:val="21"/>
          <w:lang w:val="en-GB"/>
        </w:rPr>
        <w:t>Article 37 - Rules on eligibility of expenditure,</w:t>
      </w:r>
    </w:p>
    <w:p w14:paraId="39114810" w14:textId="77777777" w:rsidR="00697020" w:rsidRPr="00697020" w:rsidRDefault="00697020" w:rsidP="00697020">
      <w:pPr>
        <w:pStyle w:val="Default"/>
        <w:numPr>
          <w:ilvl w:val="0"/>
          <w:numId w:val="22"/>
        </w:numPr>
        <w:ind w:hanging="294"/>
        <w:rPr>
          <w:rFonts w:ascii="Franklin Gothic Book" w:hAnsi="Franklin Gothic Book" w:cstheme="minorBidi"/>
          <w:color w:val="000000" w:themeColor="text1"/>
          <w:spacing w:val="4"/>
          <w:sz w:val="21"/>
          <w:lang w:val="en-GB"/>
        </w:rPr>
      </w:pPr>
      <w:r w:rsidRPr="00697020">
        <w:rPr>
          <w:rFonts w:ascii="Franklin Gothic Book" w:hAnsi="Franklin Gothic Book" w:cstheme="minorBidi"/>
          <w:color w:val="000000" w:themeColor="text1"/>
          <w:spacing w:val="4"/>
          <w:sz w:val="21"/>
          <w:lang w:val="en-GB"/>
        </w:rPr>
        <w:t>Article 38 - General provisions on eligibility of cost categories,</w:t>
      </w:r>
    </w:p>
    <w:p w14:paraId="457ECEEA" w14:textId="2AD3656A" w:rsidR="00475B5C" w:rsidRPr="00697020" w:rsidRDefault="00475B5C" w:rsidP="00697020">
      <w:pPr>
        <w:pStyle w:val="Default"/>
        <w:numPr>
          <w:ilvl w:val="0"/>
          <w:numId w:val="22"/>
        </w:numPr>
        <w:ind w:hanging="294"/>
        <w:rPr>
          <w:rFonts w:ascii="Franklin Gothic Book" w:hAnsi="Franklin Gothic Book" w:cstheme="minorBidi"/>
          <w:color w:val="000000" w:themeColor="text1"/>
          <w:spacing w:val="4"/>
          <w:sz w:val="21"/>
          <w:lang w:val="en-GB"/>
        </w:rPr>
      </w:pPr>
      <w:r w:rsidRPr="00697020">
        <w:rPr>
          <w:rFonts w:ascii="Franklin Gothic Book" w:hAnsi="Franklin Gothic Book" w:cstheme="minorBidi"/>
          <w:color w:val="000000" w:themeColor="text1"/>
          <w:spacing w:val="4"/>
          <w:sz w:val="21"/>
          <w:lang w:val="en-GB"/>
        </w:rPr>
        <w:t>Article 4</w:t>
      </w:r>
      <w:r w:rsidR="003310D8" w:rsidRPr="00697020">
        <w:rPr>
          <w:rFonts w:ascii="Franklin Gothic Book" w:hAnsi="Franklin Gothic Book" w:cstheme="minorBidi"/>
          <w:color w:val="000000" w:themeColor="text1"/>
          <w:spacing w:val="4"/>
          <w:sz w:val="21"/>
          <w:lang w:val="en-GB"/>
        </w:rPr>
        <w:t xml:space="preserve">1 </w:t>
      </w:r>
      <w:r w:rsidR="00E11B67">
        <w:rPr>
          <w:rFonts w:ascii="Franklin Gothic Book" w:hAnsi="Franklin Gothic Book" w:cstheme="minorBidi"/>
          <w:color w:val="000000" w:themeColor="text1"/>
          <w:spacing w:val="4"/>
          <w:sz w:val="21"/>
          <w:lang w:val="en-GB"/>
        </w:rPr>
        <w:t xml:space="preserve">- </w:t>
      </w:r>
      <w:r w:rsidR="003310D8" w:rsidRPr="00697020">
        <w:rPr>
          <w:rFonts w:ascii="Franklin Gothic Book" w:hAnsi="Franklin Gothic Book" w:cstheme="minorBidi"/>
          <w:color w:val="000000" w:themeColor="text1"/>
          <w:spacing w:val="4"/>
          <w:sz w:val="21"/>
          <w:lang w:val="en-GB"/>
        </w:rPr>
        <w:t>Travel and accommodation</w:t>
      </w:r>
      <w:r w:rsidR="0092469F">
        <w:rPr>
          <w:rFonts w:ascii="Franklin Gothic Book" w:hAnsi="Franklin Gothic Book" w:cstheme="minorBidi"/>
          <w:color w:val="000000" w:themeColor="text1"/>
          <w:spacing w:val="4"/>
          <w:sz w:val="21"/>
          <w:lang w:val="en-GB"/>
        </w:rPr>
        <w:t>.</w:t>
      </w:r>
    </w:p>
    <w:p w14:paraId="2B7C1E84" w14:textId="50F625C2" w:rsidR="00E11B67" w:rsidRDefault="00E11B67" w:rsidP="00313D79"/>
    <w:p w14:paraId="0E135CA5" w14:textId="77777777" w:rsidR="00E11B67" w:rsidRPr="00767D54" w:rsidRDefault="00E11B67" w:rsidP="00313D79"/>
    <w:p w14:paraId="09055C07" w14:textId="77777777" w:rsidR="009848AD" w:rsidRPr="009D6A24" w:rsidRDefault="009848AD" w:rsidP="009D6A24">
      <w:pPr>
        <w:rPr>
          <w:rFonts w:ascii="Franklin Gothic Demi" w:hAnsi="Franklin Gothic Demi"/>
          <w:color w:val="007BA1" w:themeColor="accent2"/>
        </w:rPr>
      </w:pPr>
      <w:r w:rsidRPr="009D6A24">
        <w:rPr>
          <w:rFonts w:ascii="Franklin Gothic Demi" w:hAnsi="Franklin Gothic Demi"/>
          <w:color w:val="007BA1" w:themeColor="accent2"/>
        </w:rPr>
        <w:t>General principles</w:t>
      </w:r>
    </w:p>
    <w:p w14:paraId="2DA8219B" w14:textId="77777777" w:rsidR="009848AD" w:rsidRPr="00767D54" w:rsidRDefault="009848AD" w:rsidP="00313D79"/>
    <w:p w14:paraId="1548C5FA" w14:textId="37BAFB94" w:rsidR="0092469F" w:rsidRPr="00B46E23" w:rsidRDefault="0092469F" w:rsidP="0092469F">
      <w:pPr>
        <w:pStyle w:val="ListParagraph"/>
        <w:numPr>
          <w:ilvl w:val="0"/>
          <w:numId w:val="7"/>
        </w:numPr>
        <w:jc w:val="both"/>
      </w:pPr>
      <w:r w:rsidRPr="00B46E23">
        <w:t xml:space="preserve">Costs must be borne by the partner organisation. </w:t>
      </w:r>
    </w:p>
    <w:p w14:paraId="04CB4949" w14:textId="312C3F1B" w:rsidR="00A0674F" w:rsidRPr="00767D54" w:rsidRDefault="009848AD" w:rsidP="00F54FFA">
      <w:pPr>
        <w:pStyle w:val="ListParagraph"/>
        <w:numPr>
          <w:ilvl w:val="0"/>
          <w:numId w:val="7"/>
        </w:numPr>
        <w:jc w:val="both"/>
      </w:pPr>
      <w:r w:rsidRPr="00767D54">
        <w:t xml:space="preserve">Travel and accommodation costs of staff of the project partnership should be reported under this </w:t>
      </w:r>
      <w:r w:rsidR="00DA1EF0" w:rsidRPr="00767D54">
        <w:t>cost category</w:t>
      </w:r>
      <w:r w:rsidRPr="00767D54">
        <w:t>.</w:t>
      </w:r>
    </w:p>
    <w:p w14:paraId="2C26696F" w14:textId="14144D22" w:rsidR="00A0674F" w:rsidRPr="00767D54" w:rsidRDefault="009848AD" w:rsidP="00F54FFA">
      <w:pPr>
        <w:pStyle w:val="ListParagraph"/>
        <w:numPr>
          <w:ilvl w:val="0"/>
          <w:numId w:val="15"/>
        </w:numPr>
      </w:pPr>
      <w:r w:rsidRPr="00767D54">
        <w:t xml:space="preserve">Travel and accommodation costs must be clearly linked to the project and be essential for the effective delivery of the project activities. </w:t>
      </w:r>
    </w:p>
    <w:p w14:paraId="108C3642" w14:textId="1707DA2A" w:rsidR="00357F53" w:rsidRPr="00767D54" w:rsidRDefault="009848AD" w:rsidP="00F54FFA">
      <w:pPr>
        <w:pStyle w:val="ListParagraph"/>
        <w:numPr>
          <w:ilvl w:val="0"/>
          <w:numId w:val="7"/>
        </w:numPr>
        <w:jc w:val="both"/>
      </w:pPr>
      <w:r w:rsidRPr="00767D54">
        <w:t>Direct payments by a staff member of the partner organisation must be supported by proof of reimbursement from the employers.</w:t>
      </w:r>
    </w:p>
    <w:p w14:paraId="0E8E6A1F" w14:textId="0D2B6755" w:rsidR="00697020" w:rsidRDefault="00A63BE9" w:rsidP="00F54FFA">
      <w:pPr>
        <w:pStyle w:val="ListParagraph"/>
        <w:numPr>
          <w:ilvl w:val="0"/>
          <w:numId w:val="7"/>
        </w:numPr>
        <w:jc w:val="both"/>
      </w:pPr>
      <w:r>
        <w:t>As for all other costs, the p</w:t>
      </w:r>
      <w:r w:rsidR="009848AD" w:rsidRPr="00767D54">
        <w:t xml:space="preserve">rinciples of sound financial management and cost-efficiency of the entire </w:t>
      </w:r>
      <w:r w:rsidR="003310D8">
        <w:t>business trip</w:t>
      </w:r>
      <w:r w:rsidR="003310D8" w:rsidRPr="00767D54">
        <w:t xml:space="preserve"> </w:t>
      </w:r>
      <w:r w:rsidR="009848AD" w:rsidRPr="00767D54">
        <w:t xml:space="preserve">should </w:t>
      </w:r>
      <w:r w:rsidR="004058A5">
        <w:t xml:space="preserve">also </w:t>
      </w:r>
      <w:r w:rsidR="009848AD" w:rsidRPr="00767D54">
        <w:t xml:space="preserve">be applied to the choice of transport and accommodation. </w:t>
      </w:r>
    </w:p>
    <w:p w14:paraId="3908521F" w14:textId="1A1A21CB" w:rsidR="00697020" w:rsidRPr="00B46E23" w:rsidRDefault="00697020" w:rsidP="00697020">
      <w:pPr>
        <w:pStyle w:val="ListParagraph"/>
        <w:numPr>
          <w:ilvl w:val="0"/>
          <w:numId w:val="7"/>
        </w:numPr>
        <w:jc w:val="both"/>
      </w:pPr>
      <w:r w:rsidRPr="00767D54">
        <w:t xml:space="preserve">Travel and accommodation </w:t>
      </w:r>
      <w:r>
        <w:t xml:space="preserve">costs </w:t>
      </w:r>
      <w:r w:rsidRPr="00B852EA">
        <w:t>are eligible if no other EU funds have contributed towards financing of the same expenditure item</w:t>
      </w:r>
      <w:r>
        <w:rPr>
          <w:lang w:val="en-US"/>
        </w:rPr>
        <w:t>;</w:t>
      </w:r>
      <w:r w:rsidRPr="0037546B">
        <w:rPr>
          <w:lang w:val="en-US"/>
        </w:rPr>
        <w:t xml:space="preserve"> i.e.</w:t>
      </w:r>
      <w:r>
        <w:rPr>
          <w:lang w:val="en-US"/>
        </w:rPr>
        <w:t>,</w:t>
      </w:r>
      <w:r w:rsidRPr="0037546B">
        <w:rPr>
          <w:lang w:val="en-US"/>
        </w:rPr>
        <w:t xml:space="preserve"> no double</w:t>
      </w:r>
      <w:r w:rsidR="004058A5">
        <w:rPr>
          <w:lang w:val="en-US"/>
        </w:rPr>
        <w:t>-</w:t>
      </w:r>
      <w:r w:rsidRPr="0037546B">
        <w:rPr>
          <w:lang w:val="en-US"/>
        </w:rPr>
        <w:t xml:space="preserve">financing is permissible (Article </w:t>
      </w:r>
      <w:r>
        <w:rPr>
          <w:lang w:val="en-US"/>
        </w:rPr>
        <w:t>63</w:t>
      </w:r>
      <w:r w:rsidRPr="0037546B">
        <w:rPr>
          <w:lang w:val="en-US"/>
        </w:rPr>
        <w:t>(</w:t>
      </w:r>
      <w:r>
        <w:rPr>
          <w:lang w:val="en-US"/>
        </w:rPr>
        <w:t>9</w:t>
      </w:r>
      <w:r w:rsidRPr="0037546B">
        <w:rPr>
          <w:lang w:val="en-US"/>
        </w:rPr>
        <w:t xml:space="preserve">) </w:t>
      </w:r>
      <w:r>
        <w:rPr>
          <w:lang w:val="en-US"/>
        </w:rPr>
        <w:t>CPR)</w:t>
      </w:r>
      <w:r w:rsidRPr="0037546B">
        <w:rPr>
          <w:lang w:val="en-US"/>
        </w:rPr>
        <w:t>.</w:t>
      </w:r>
    </w:p>
    <w:p w14:paraId="332B6138" w14:textId="563ABD5D" w:rsidR="00697020" w:rsidRDefault="00697020" w:rsidP="00697020">
      <w:pPr>
        <w:pStyle w:val="ListParagraph"/>
        <w:jc w:val="both"/>
      </w:pPr>
    </w:p>
    <w:p w14:paraId="72FDE32F" w14:textId="77777777" w:rsidR="00535729" w:rsidRPr="00767D54" w:rsidRDefault="00535729" w:rsidP="00F54FFA">
      <w:pPr>
        <w:jc w:val="both"/>
      </w:pPr>
    </w:p>
    <w:p w14:paraId="3E27CF67" w14:textId="494EB853" w:rsidR="009848AD" w:rsidRPr="009D6A24" w:rsidRDefault="00DA1EF0" w:rsidP="009D6A24">
      <w:pPr>
        <w:rPr>
          <w:rFonts w:ascii="Franklin Gothic Demi" w:hAnsi="Franklin Gothic Demi"/>
          <w:color w:val="007BA1" w:themeColor="accent2"/>
        </w:rPr>
      </w:pPr>
      <w:r w:rsidRPr="009D6A24">
        <w:rPr>
          <w:rFonts w:ascii="Franklin Gothic Demi" w:hAnsi="Franklin Gothic Demi"/>
          <w:color w:val="007BA1" w:themeColor="accent2"/>
        </w:rPr>
        <w:t>Cost category</w:t>
      </w:r>
      <w:r w:rsidR="006E3F84">
        <w:rPr>
          <w:rFonts w:ascii="Franklin Gothic Demi" w:hAnsi="Franklin Gothic Demi"/>
          <w:color w:val="007BA1" w:themeColor="accent2"/>
        </w:rPr>
        <w:t>-</w:t>
      </w:r>
      <w:r w:rsidR="009848AD" w:rsidRPr="009D6A24">
        <w:rPr>
          <w:rFonts w:ascii="Franklin Gothic Demi" w:hAnsi="Franklin Gothic Demi"/>
          <w:color w:val="007BA1" w:themeColor="accent2"/>
        </w:rPr>
        <w:t>specific rules</w:t>
      </w:r>
    </w:p>
    <w:p w14:paraId="21AFAA53" w14:textId="77777777" w:rsidR="003310D8" w:rsidRDefault="003310D8" w:rsidP="009848AD"/>
    <w:p w14:paraId="6B25EA46" w14:textId="08F4F8C0" w:rsidR="003310D8" w:rsidRDefault="003310D8" w:rsidP="003310D8">
      <w:pPr>
        <w:jc w:val="both"/>
      </w:pPr>
      <w:r w:rsidRPr="00A904E8">
        <w:t>Travel and accommodation costs of</w:t>
      </w:r>
      <w:r>
        <w:rPr>
          <w:rFonts w:ascii="Franklin Gothic Demi" w:hAnsi="Franklin Gothic Demi"/>
          <w:color w:val="007BA1" w:themeColor="accent2"/>
        </w:rPr>
        <w:t xml:space="preserve"> </w:t>
      </w:r>
      <w:r w:rsidRPr="009D6A24">
        <w:rPr>
          <w:b/>
          <w:bCs/>
        </w:rPr>
        <w:t>external experts and service providers</w:t>
      </w:r>
      <w:r>
        <w:t xml:space="preserve"> </w:t>
      </w:r>
      <w:r w:rsidRPr="00B8228C">
        <w:t>(e.g.</w:t>
      </w:r>
      <w:r>
        <w:t>,</w:t>
      </w:r>
      <w:r w:rsidRPr="00B8228C">
        <w:t xml:space="preserve"> </w:t>
      </w:r>
      <w:r w:rsidRPr="00A904E8">
        <w:t>speakers, chairpersons, etc.)</w:t>
      </w:r>
      <w:r>
        <w:t xml:space="preserve"> must not be included in this cost category. These costs should fall under </w:t>
      </w:r>
      <w:r w:rsidR="003E756C">
        <w:t xml:space="preserve">the </w:t>
      </w:r>
      <w:r>
        <w:t>cost category e</w:t>
      </w:r>
      <w:r w:rsidRPr="00DE749C">
        <w:t>xternal expertise and services costs</w:t>
      </w:r>
      <w:r>
        <w:t>.</w:t>
      </w:r>
    </w:p>
    <w:p w14:paraId="38F798A5" w14:textId="037E94C3" w:rsidR="008B6F40" w:rsidRDefault="008B6F40" w:rsidP="003310D8">
      <w:pPr>
        <w:jc w:val="both"/>
      </w:pPr>
    </w:p>
    <w:p w14:paraId="2A1DC094" w14:textId="7D08BB7A" w:rsidR="008B6F40" w:rsidRDefault="008B6F40" w:rsidP="003310D8">
      <w:pPr>
        <w:jc w:val="both"/>
      </w:pPr>
      <w:r w:rsidRPr="00A904E8">
        <w:t>Travel and accommodation costs of</w:t>
      </w:r>
      <w:r>
        <w:rPr>
          <w:rFonts w:ascii="Franklin Gothic Demi" w:hAnsi="Franklin Gothic Demi"/>
          <w:color w:val="007BA1" w:themeColor="accent2"/>
        </w:rPr>
        <w:t xml:space="preserve"> </w:t>
      </w:r>
      <w:r w:rsidRPr="008B6F40">
        <w:rPr>
          <w:b/>
          <w:bCs/>
        </w:rPr>
        <w:t>associated partners’ staff</w:t>
      </w:r>
      <w:r>
        <w:rPr>
          <w:rStyle w:val="FootnoteReference"/>
        </w:rPr>
        <w:footnoteReference w:id="4"/>
      </w:r>
      <w:r>
        <w:rPr>
          <w:rFonts w:ascii="Franklin Gothic Demi" w:hAnsi="Franklin Gothic Demi"/>
          <w:color w:val="007BA1" w:themeColor="accent2"/>
        </w:rPr>
        <w:t xml:space="preserve"> </w:t>
      </w:r>
      <w:r w:rsidRPr="008B6F40">
        <w:t>has to be carefully analysed and regulated in programme documents</w:t>
      </w:r>
      <w:r>
        <w:t>.</w:t>
      </w:r>
    </w:p>
    <w:p w14:paraId="184C8926" w14:textId="376306C6" w:rsidR="009848AD" w:rsidRPr="00767D54" w:rsidRDefault="009848AD" w:rsidP="009848AD"/>
    <w:p w14:paraId="75EF8404" w14:textId="51059A31" w:rsidR="00154C61" w:rsidRPr="008B6F40" w:rsidRDefault="003310D8" w:rsidP="008B6F40">
      <w:r w:rsidRPr="00A904E8">
        <w:t>Travel and accommodation costs</w:t>
      </w:r>
      <w:r>
        <w:rPr>
          <w:rFonts w:ascii="Franklin Gothic Demi" w:hAnsi="Franklin Gothic Demi"/>
          <w:color w:val="007BA1" w:themeColor="accent2"/>
        </w:rPr>
        <w:t xml:space="preserve"> </w:t>
      </w:r>
      <w:r w:rsidRPr="00767D54">
        <w:t>must be justified by activities carried out within the project</w:t>
      </w:r>
      <w:r w:rsidR="004058A5">
        <w:t>;</w:t>
      </w:r>
      <w:r w:rsidRPr="00767D54">
        <w:t xml:space="preserve"> e.g., participation in project meetings, site visits, meetings with programme bodies, seminars, conferences, etc</w:t>
      </w:r>
      <w:r>
        <w:t>.</w:t>
      </w:r>
      <w:r w:rsidR="00154C61">
        <w:rPr>
          <w:rFonts w:ascii="Franklin Gothic Demi" w:hAnsi="Franklin Gothic Demi"/>
          <w:color w:val="007BA1" w:themeColor="accent2"/>
        </w:rPr>
        <w:br w:type="page"/>
      </w:r>
    </w:p>
    <w:p w14:paraId="5D9C040C" w14:textId="77777777" w:rsidR="00E11B67" w:rsidRDefault="00E11B67" w:rsidP="00B16A96">
      <w:pPr>
        <w:rPr>
          <w:rFonts w:ascii="Franklin Gothic Demi" w:hAnsi="Franklin Gothic Demi"/>
          <w:color w:val="007BA1" w:themeColor="accent2"/>
        </w:rPr>
      </w:pPr>
    </w:p>
    <w:p w14:paraId="2BE1CE7C" w14:textId="76DDDBC2" w:rsidR="00B16A96" w:rsidRPr="00163BEF" w:rsidRDefault="00B16A96" w:rsidP="00B16A96">
      <w:pPr>
        <w:rPr>
          <w:rFonts w:ascii="Franklin Gothic Demi" w:hAnsi="Franklin Gothic Demi"/>
          <w:color w:val="007BA1" w:themeColor="accent2"/>
        </w:rPr>
      </w:pPr>
      <w:r>
        <w:rPr>
          <w:rFonts w:ascii="Franklin Gothic Demi" w:hAnsi="Franklin Gothic Demi"/>
          <w:color w:val="007BA1" w:themeColor="accent2"/>
        </w:rPr>
        <w:t>R</w:t>
      </w:r>
      <w:r w:rsidRPr="00163BEF">
        <w:rPr>
          <w:rFonts w:ascii="Franklin Gothic Demi" w:hAnsi="Franklin Gothic Demi"/>
          <w:color w:val="007BA1" w:themeColor="accent2"/>
        </w:rPr>
        <w:t>eimbursement</w:t>
      </w:r>
      <w:r>
        <w:rPr>
          <w:rFonts w:ascii="Franklin Gothic Demi" w:hAnsi="Franklin Gothic Demi"/>
          <w:color w:val="007BA1" w:themeColor="accent2"/>
        </w:rPr>
        <w:t xml:space="preserve"> forms</w:t>
      </w:r>
    </w:p>
    <w:p w14:paraId="10BB37B4" w14:textId="77777777" w:rsidR="00B16A96" w:rsidRDefault="00B16A96" w:rsidP="00B16A96"/>
    <w:p w14:paraId="7954A0E5" w14:textId="77777777" w:rsidR="00B16A96" w:rsidRDefault="00B16A96" w:rsidP="00B16A96">
      <w:pPr>
        <w:jc w:val="both"/>
      </w:pPr>
      <w:r>
        <w:t>Travel and accommodation costs can be reimbursed by the programme either as</w:t>
      </w:r>
      <w:r>
        <w:rPr>
          <w:rStyle w:val="FootnoteReference"/>
        </w:rPr>
        <w:footnoteReference w:id="5"/>
      </w:r>
    </w:p>
    <w:p w14:paraId="3EAD6D59" w14:textId="77777777" w:rsidR="00B16A96" w:rsidRDefault="00B16A96" w:rsidP="00B16A96">
      <w:pPr>
        <w:jc w:val="both"/>
      </w:pPr>
    </w:p>
    <w:p w14:paraId="1E48C86D" w14:textId="77777777" w:rsidR="00B16A96" w:rsidRDefault="00B16A96" w:rsidP="00B16A96">
      <w:pPr>
        <w:pStyle w:val="ListParagraph"/>
        <w:numPr>
          <w:ilvl w:val="0"/>
          <w:numId w:val="14"/>
        </w:numPr>
        <w:jc w:val="both"/>
      </w:pPr>
      <w:r>
        <w:t>real costs, or</w:t>
      </w:r>
    </w:p>
    <w:p w14:paraId="693DAFF3" w14:textId="2DBF5E12" w:rsidR="00B16A96" w:rsidRDefault="00B16A96" w:rsidP="00B16A96">
      <w:pPr>
        <w:pStyle w:val="ListParagraph"/>
        <w:numPr>
          <w:ilvl w:val="0"/>
          <w:numId w:val="14"/>
        </w:numPr>
        <w:jc w:val="both"/>
      </w:pPr>
      <w:r>
        <w:t>simplified cost options</w:t>
      </w:r>
      <w:r w:rsidR="00B8228C">
        <w:t xml:space="preserve"> (SCOs)</w:t>
      </w:r>
      <w:r>
        <w:t>.</w:t>
      </w:r>
    </w:p>
    <w:p w14:paraId="35C47CF4" w14:textId="5D68738B" w:rsidR="00B16A96" w:rsidRDefault="00B16A96" w:rsidP="009D6A24">
      <w:pPr>
        <w:contextualSpacing/>
        <w:jc w:val="both"/>
      </w:pPr>
    </w:p>
    <w:p w14:paraId="14CAE316" w14:textId="42A913A8" w:rsidR="00551965" w:rsidRPr="00DC2C46" w:rsidRDefault="00551965" w:rsidP="00551965">
      <w:pPr>
        <w:jc w:val="both"/>
      </w:pPr>
      <w:r w:rsidRPr="00DC2C46">
        <w:t xml:space="preserve">If a programme offers both options for reimbursement (real costs and simplified cost options), the chosen option </w:t>
      </w:r>
      <w:r w:rsidR="00F368AC">
        <w:t xml:space="preserve">within </w:t>
      </w:r>
      <w:r w:rsidR="004058A5">
        <w:t xml:space="preserve">the </w:t>
      </w:r>
      <w:r w:rsidR="00F368AC">
        <w:t xml:space="preserve">cost category/part of the cost category </w:t>
      </w:r>
      <w:r w:rsidRPr="00DC2C46">
        <w:t xml:space="preserve">must be applied at </w:t>
      </w:r>
      <w:r>
        <w:t xml:space="preserve">the </w:t>
      </w:r>
      <w:r w:rsidRPr="00DC2C46">
        <w:t>partner level for the entire duration of the project (</w:t>
      </w:r>
      <w:r w:rsidR="004058A5">
        <w:t xml:space="preserve">i.e., </w:t>
      </w:r>
      <w:r w:rsidRPr="00DC2C46">
        <w:t xml:space="preserve">changes to a different reimbursement option, </w:t>
      </w:r>
      <w:r w:rsidR="004058A5">
        <w:t>such as</w:t>
      </w:r>
      <w:r w:rsidRPr="00DC2C46">
        <w:t xml:space="preserve"> from real costs to SCOs or vice versa, are not possible during the project implementation unless </w:t>
      </w:r>
      <w:r w:rsidR="004058A5">
        <w:t xml:space="preserve">they </w:t>
      </w:r>
      <w:proofErr w:type="gramStart"/>
      <w:r w:rsidR="004058A5">
        <w:t xml:space="preserve">are </w:t>
      </w:r>
      <w:r w:rsidRPr="00DC2C46">
        <w:t xml:space="preserve"> justified</w:t>
      </w:r>
      <w:proofErr w:type="gramEnd"/>
      <w:r w:rsidRPr="00DC2C46">
        <w:t xml:space="preserve"> by a force majeure situation).  </w:t>
      </w:r>
    </w:p>
    <w:p w14:paraId="381C72B8" w14:textId="77777777" w:rsidR="00551965" w:rsidRDefault="00551965" w:rsidP="00697020">
      <w:pPr>
        <w:contextualSpacing/>
        <w:jc w:val="both"/>
      </w:pPr>
    </w:p>
    <w:p w14:paraId="3CCF79BF" w14:textId="77777777" w:rsidR="00697020" w:rsidRDefault="00697020" w:rsidP="00697020">
      <w:pPr>
        <w:contextualSpacing/>
        <w:jc w:val="both"/>
      </w:pPr>
    </w:p>
    <w:p w14:paraId="02B8547E" w14:textId="70A99BA2" w:rsidR="00B16A96" w:rsidRPr="00E11B67" w:rsidRDefault="00B16A96" w:rsidP="00E11B67">
      <w:pPr>
        <w:pStyle w:val="BOLDStandard"/>
      </w:pPr>
      <w:r w:rsidRPr="00E11B67">
        <w:t>Real costs</w:t>
      </w:r>
    </w:p>
    <w:p w14:paraId="748E1D71" w14:textId="77777777" w:rsidR="00B16A96" w:rsidRPr="00B16A96" w:rsidRDefault="00B16A96" w:rsidP="00B16A96">
      <w:pPr>
        <w:jc w:val="both"/>
        <w:rPr>
          <w:rFonts w:eastAsia="Times New Roman" w:cs="Times New Roman"/>
        </w:rPr>
      </w:pPr>
    </w:p>
    <w:p w14:paraId="6A62163D" w14:textId="70B92F35" w:rsidR="00B16A96" w:rsidRDefault="00B16A96" w:rsidP="00B16A96">
      <w:pPr>
        <w:jc w:val="both"/>
        <w:rPr>
          <w:rFonts w:eastAsia="Times New Roman" w:cs="Times New Roman"/>
        </w:rPr>
      </w:pPr>
      <w:r w:rsidRPr="00B16A96">
        <w:rPr>
          <w:rFonts w:eastAsia="Times New Roman" w:cs="Times New Roman"/>
        </w:rPr>
        <w:t>Cost category</w:t>
      </w:r>
      <w:r w:rsidR="000A01CE">
        <w:rPr>
          <w:rFonts w:eastAsia="Times New Roman" w:cs="Times New Roman"/>
        </w:rPr>
        <w:t>-</w:t>
      </w:r>
      <w:r w:rsidRPr="00B16A96">
        <w:rPr>
          <w:rFonts w:eastAsia="Times New Roman" w:cs="Times New Roman"/>
        </w:rPr>
        <w:t xml:space="preserve">specific rules and calculation of the </w:t>
      </w:r>
      <w:r>
        <w:rPr>
          <w:rFonts w:eastAsia="Times New Roman" w:cs="Times New Roman"/>
        </w:rPr>
        <w:t>travel and accommodation</w:t>
      </w:r>
      <w:r w:rsidRPr="00B16A96">
        <w:rPr>
          <w:rFonts w:eastAsia="Times New Roman" w:cs="Times New Roman"/>
        </w:rPr>
        <w:t xml:space="preserve"> costs:</w:t>
      </w:r>
    </w:p>
    <w:p w14:paraId="0B10384C" w14:textId="77777777" w:rsidR="00B16A96" w:rsidRPr="00767D54" w:rsidRDefault="00B16A96" w:rsidP="00B16A96">
      <w:pPr>
        <w:jc w:val="both"/>
      </w:pPr>
    </w:p>
    <w:p w14:paraId="003F5528" w14:textId="78A96EF8" w:rsidR="00DC04BA" w:rsidRDefault="00DC04BA" w:rsidP="00B8228C">
      <w:pPr>
        <w:pStyle w:val="ListParagraph"/>
        <w:numPr>
          <w:ilvl w:val="0"/>
          <w:numId w:val="8"/>
        </w:numPr>
        <w:jc w:val="both"/>
      </w:pPr>
      <w:r w:rsidRPr="00B46E23">
        <w:t xml:space="preserve">All </w:t>
      </w:r>
      <w:r>
        <w:t xml:space="preserve">travel and </w:t>
      </w:r>
      <w:r w:rsidRPr="00767D54">
        <w:t>accommodation</w:t>
      </w:r>
      <w:r>
        <w:t xml:space="preserve"> </w:t>
      </w:r>
      <w:r w:rsidRPr="00B46E23">
        <w:t>costs are reported as</w:t>
      </w:r>
      <w:r>
        <w:t xml:space="preserve"> actually</w:t>
      </w:r>
      <w:r w:rsidRPr="00B46E23">
        <w:t xml:space="preserve"> incurred and paid.</w:t>
      </w:r>
    </w:p>
    <w:p w14:paraId="1C58BFFD" w14:textId="0EF01EC5" w:rsidR="00D12EB1" w:rsidRPr="00767D54" w:rsidRDefault="00B8228C" w:rsidP="00F54FFA">
      <w:pPr>
        <w:pStyle w:val="ListParagraph"/>
        <w:numPr>
          <w:ilvl w:val="0"/>
          <w:numId w:val="8"/>
        </w:numPr>
        <w:jc w:val="both"/>
      </w:pPr>
      <w:r>
        <w:t>M</w:t>
      </w:r>
      <w:r w:rsidR="009848AD" w:rsidRPr="00767D54">
        <w:t xml:space="preserve">aximum daily rates for hotel and daily allowance (daily allowance subsistence) should be respected in accordance with the national legislation or internal policy of the partner organisation. </w:t>
      </w:r>
    </w:p>
    <w:p w14:paraId="24B8D6C6" w14:textId="507DB817" w:rsidR="00B16A96" w:rsidRDefault="00C44E61" w:rsidP="00F54FFA">
      <w:pPr>
        <w:pStyle w:val="ListParagraph"/>
        <w:numPr>
          <w:ilvl w:val="0"/>
          <w:numId w:val="8"/>
        </w:numPr>
        <w:spacing w:line="240" w:lineRule="auto"/>
        <w:jc w:val="both"/>
      </w:pPr>
      <w:r>
        <w:t>T</w:t>
      </w:r>
      <w:r w:rsidR="009848AD" w:rsidRPr="00767D54">
        <w:t>ravel and accommodation costs should be properly documented in line with the national legislation or internal policy of the partner organisation. In exceptional cases, national rules concerning missing/ lost documents can be accepted.</w:t>
      </w:r>
    </w:p>
    <w:p w14:paraId="097FA38F" w14:textId="16E2B032" w:rsidR="00357F53" w:rsidRDefault="00535729" w:rsidP="00F45952">
      <w:pPr>
        <w:pStyle w:val="ListParagraph"/>
        <w:numPr>
          <w:ilvl w:val="0"/>
          <w:numId w:val="8"/>
        </w:numPr>
        <w:spacing w:line="240" w:lineRule="auto"/>
        <w:jc w:val="both"/>
      </w:pPr>
      <w:r w:rsidRPr="00767D54">
        <w:t xml:space="preserve">Any cost element defined as travel costs, accommodation costs, costs of meals or visa costs that </w:t>
      </w:r>
      <w:r w:rsidR="003E756C">
        <w:t>are</w:t>
      </w:r>
      <w:r w:rsidR="003E756C" w:rsidRPr="00767D54">
        <w:t xml:space="preserve"> </w:t>
      </w:r>
      <w:r w:rsidRPr="00767D54">
        <w:t>already covered by a daily allowance cannot be eligible in addition to the daily allowance and should be deducted</w:t>
      </w:r>
      <w:r w:rsidR="00C44E61">
        <w:t>;</w:t>
      </w:r>
      <w:r w:rsidRPr="00767D54">
        <w:t xml:space="preserve"> i.e., no double</w:t>
      </w:r>
      <w:r w:rsidR="004058A5">
        <w:t>-</w:t>
      </w:r>
      <w:r w:rsidRPr="00767D54">
        <w:t>funding is permissible</w:t>
      </w:r>
      <w:r w:rsidR="00C44E61">
        <w:rPr>
          <w:rStyle w:val="FootnoteReference"/>
        </w:rPr>
        <w:footnoteReference w:id="6"/>
      </w:r>
      <w:r w:rsidR="00C44E61">
        <w:t>.</w:t>
      </w:r>
      <w:r w:rsidRPr="00767D54">
        <w:t xml:space="preserve"> </w:t>
      </w:r>
    </w:p>
    <w:p w14:paraId="6F98B200" w14:textId="77777777" w:rsidR="00B16A96" w:rsidRDefault="00B16A96" w:rsidP="00E11B67">
      <w:pPr>
        <w:pStyle w:val="BOLDStandard"/>
      </w:pPr>
    </w:p>
    <w:p w14:paraId="1416EB99" w14:textId="7E66F138" w:rsidR="009848AD" w:rsidRPr="00767D54" w:rsidRDefault="00C44E61" w:rsidP="00E11B67">
      <w:pPr>
        <w:pStyle w:val="BOLDStandard"/>
      </w:pPr>
      <w:r>
        <w:t>SCOs</w:t>
      </w:r>
    </w:p>
    <w:p w14:paraId="4E58FF28" w14:textId="479A9CC3" w:rsidR="009848AD" w:rsidRPr="00767D54" w:rsidRDefault="009848AD" w:rsidP="009848AD"/>
    <w:p w14:paraId="6692B940" w14:textId="0B0E0E78" w:rsidR="00C44E61" w:rsidRDefault="00C44E61" w:rsidP="009848AD">
      <w:r>
        <w:t>All three types of SCOs (flat rates, unit cost, lump sum) can be used to reimburse travel and accommodation costs.</w:t>
      </w:r>
    </w:p>
    <w:p w14:paraId="3288A8F5" w14:textId="77777777" w:rsidR="0092469F" w:rsidRDefault="0092469F" w:rsidP="009848AD">
      <w:pPr>
        <w:rPr>
          <w:rFonts w:ascii="Franklin Gothic Demi" w:hAnsi="Franklin Gothic Demi"/>
          <w:color w:val="007BA1" w:themeColor="accent2"/>
        </w:rPr>
      </w:pPr>
    </w:p>
    <w:p w14:paraId="77F1780C" w14:textId="77777777" w:rsidR="003E756C" w:rsidRDefault="003E756C" w:rsidP="009848AD">
      <w:pPr>
        <w:rPr>
          <w:b/>
          <w:bCs/>
        </w:rPr>
      </w:pPr>
    </w:p>
    <w:p w14:paraId="1A58ECE4" w14:textId="40AFA4E3" w:rsidR="003E756C" w:rsidRDefault="003E756C" w:rsidP="009848AD">
      <w:pPr>
        <w:rPr>
          <w:b/>
          <w:bCs/>
        </w:rPr>
      </w:pPr>
    </w:p>
    <w:p w14:paraId="2D557A79" w14:textId="2E8A7CAA" w:rsidR="008B6F40" w:rsidRDefault="008B6F40" w:rsidP="009848AD">
      <w:pPr>
        <w:rPr>
          <w:b/>
          <w:bCs/>
        </w:rPr>
      </w:pPr>
    </w:p>
    <w:p w14:paraId="11DD4B85" w14:textId="529C8970" w:rsidR="008B6F40" w:rsidRDefault="008B6F40" w:rsidP="009848AD">
      <w:pPr>
        <w:rPr>
          <w:b/>
          <w:bCs/>
        </w:rPr>
      </w:pPr>
    </w:p>
    <w:p w14:paraId="5A517011" w14:textId="1F63CDC1" w:rsidR="008B6F40" w:rsidRDefault="008B6F40" w:rsidP="009848AD">
      <w:pPr>
        <w:rPr>
          <w:b/>
          <w:bCs/>
        </w:rPr>
      </w:pPr>
    </w:p>
    <w:p w14:paraId="52D932F7" w14:textId="5C00A162" w:rsidR="008B6F40" w:rsidRDefault="008B6F40" w:rsidP="009848AD">
      <w:pPr>
        <w:rPr>
          <w:b/>
          <w:bCs/>
        </w:rPr>
      </w:pPr>
    </w:p>
    <w:p w14:paraId="1F3C1EA5" w14:textId="77777777" w:rsidR="008B6F40" w:rsidRDefault="008B6F40" w:rsidP="009848AD">
      <w:pPr>
        <w:rPr>
          <w:b/>
          <w:bCs/>
        </w:rPr>
      </w:pPr>
    </w:p>
    <w:p w14:paraId="59B618CB" w14:textId="77777777" w:rsidR="003E756C" w:rsidRDefault="003E756C" w:rsidP="009848AD">
      <w:pPr>
        <w:rPr>
          <w:b/>
          <w:bCs/>
        </w:rPr>
      </w:pPr>
    </w:p>
    <w:p w14:paraId="65F41CE9" w14:textId="60849788" w:rsidR="00C44E61" w:rsidRPr="00E11B67" w:rsidRDefault="00C44E61" w:rsidP="009848AD">
      <w:pPr>
        <w:rPr>
          <w:b/>
          <w:bCs/>
        </w:rPr>
      </w:pPr>
      <w:r w:rsidRPr="00E11B67">
        <w:rPr>
          <w:b/>
          <w:bCs/>
        </w:rPr>
        <w:lastRenderedPageBreak/>
        <w:t>Flat rate</w:t>
      </w:r>
    </w:p>
    <w:p w14:paraId="39A4B4F7" w14:textId="77777777" w:rsidR="009848AD" w:rsidRPr="00767D54" w:rsidRDefault="009848AD" w:rsidP="009848AD">
      <w:pPr>
        <w:rPr>
          <w:b/>
        </w:rPr>
      </w:pPr>
    </w:p>
    <w:p w14:paraId="7EBF3175" w14:textId="7755AF5F" w:rsidR="009848AD" w:rsidRDefault="009D6A24" w:rsidP="009848AD">
      <w:r>
        <w:t>A</w:t>
      </w:r>
      <w:r w:rsidR="0006289E" w:rsidRPr="00767D54">
        <w:t>rticle 4</w:t>
      </w:r>
      <w:r w:rsidR="00C53D4F">
        <w:t>1</w:t>
      </w:r>
      <w:r w:rsidR="0006289E" w:rsidRPr="00767D54">
        <w:t xml:space="preserve">(5) </w:t>
      </w:r>
      <w:proofErr w:type="spellStart"/>
      <w:r w:rsidR="0006289E" w:rsidRPr="00767D54">
        <w:t>Interreg</w:t>
      </w:r>
      <w:proofErr w:type="spellEnd"/>
      <w:r w:rsidR="0006289E" w:rsidRPr="00767D54">
        <w:t xml:space="preserve"> Regulation</w:t>
      </w:r>
      <w:r>
        <w:t xml:space="preserve"> introduced</w:t>
      </w:r>
      <w:r w:rsidR="0006289E" w:rsidRPr="00767D54">
        <w:t xml:space="preserve"> a flat rate of up to 15%</w:t>
      </w:r>
      <w:r w:rsidR="00475B5C">
        <w:rPr>
          <w:rStyle w:val="FootnoteReference"/>
        </w:rPr>
        <w:footnoteReference w:id="7"/>
      </w:r>
      <w:r w:rsidR="0006289E" w:rsidRPr="00767D54">
        <w:t xml:space="preserve"> of the direct staff costs without there being a requirement for the </w:t>
      </w:r>
      <w:r w:rsidR="00DB4823" w:rsidRPr="00767D54">
        <w:t>m</w:t>
      </w:r>
      <w:r w:rsidR="0006289E" w:rsidRPr="00767D54">
        <w:t xml:space="preserve">anaging </w:t>
      </w:r>
      <w:r w:rsidR="00DB4823" w:rsidRPr="00767D54">
        <w:t>a</w:t>
      </w:r>
      <w:r w:rsidR="0006289E" w:rsidRPr="00767D54">
        <w:t xml:space="preserve">uthority to perform a calculation to determine the applicable rate. </w:t>
      </w:r>
    </w:p>
    <w:p w14:paraId="0DA4177C" w14:textId="210A1A4E" w:rsidR="003310D8" w:rsidRDefault="003310D8" w:rsidP="009848AD"/>
    <w:p w14:paraId="62E7E409" w14:textId="32CDD3E7" w:rsidR="003310D8" w:rsidRDefault="004058A5" w:rsidP="003310D8">
      <w:pPr>
        <w:jc w:val="both"/>
      </w:pPr>
      <w:r>
        <w:t>In a</w:t>
      </w:r>
      <w:r w:rsidR="003310D8">
        <w:t xml:space="preserve">ddition, </w:t>
      </w:r>
      <w:r w:rsidR="009E2998">
        <w:t>travel and accommodation</w:t>
      </w:r>
      <w:r w:rsidR="003310D8">
        <w:t xml:space="preserve"> cost</w:t>
      </w:r>
      <w:r w:rsidR="00AD6F4D">
        <w:t>s are</w:t>
      </w:r>
      <w:r w:rsidR="003310D8">
        <w:t xml:space="preserve"> included as a part of the </w:t>
      </w:r>
      <w:r w:rsidR="003310D8" w:rsidRPr="00B46E23">
        <w:t>remaining eligible costs</w:t>
      </w:r>
      <w:r w:rsidR="003310D8">
        <w:t xml:space="preserve"> of an operation when a flat rate of up to 40% of eligible direct staff costs is used in the project (Article 56(1) CPR). If this flat rate i</w:t>
      </w:r>
      <w:r w:rsidR="003E756C">
        <w:t>s</w:t>
      </w:r>
      <w:r w:rsidR="003310D8">
        <w:t xml:space="preserve"> used, there will be only 2 cost categories in the project: staff costs and the remaining eligible costs. </w:t>
      </w:r>
    </w:p>
    <w:p w14:paraId="1B9FF788" w14:textId="77777777" w:rsidR="003310D8" w:rsidRDefault="003310D8" w:rsidP="009848AD"/>
    <w:p w14:paraId="676CF63B" w14:textId="14501AC8" w:rsidR="00B4786F" w:rsidRPr="00E11B67" w:rsidRDefault="00B4786F" w:rsidP="009848AD">
      <w:pPr>
        <w:rPr>
          <w:b/>
          <w:bCs/>
        </w:rPr>
      </w:pPr>
      <w:r w:rsidRPr="00E11B67">
        <w:rPr>
          <w:b/>
          <w:bCs/>
        </w:rPr>
        <w:t>Unit costs &amp; Lump sums</w:t>
      </w:r>
    </w:p>
    <w:p w14:paraId="5EC2300D" w14:textId="77777777" w:rsidR="00B4786F" w:rsidRPr="00767D54" w:rsidRDefault="00B4786F" w:rsidP="009848AD"/>
    <w:p w14:paraId="39125F38" w14:textId="436A0846" w:rsidR="00535729" w:rsidRPr="00342DB3" w:rsidRDefault="00475B5C" w:rsidP="00342DB3">
      <w:r>
        <w:t>Travel and accommodation</w:t>
      </w:r>
      <w:r w:rsidRPr="00B46E23">
        <w:t xml:space="preserve"> costs can also be </w:t>
      </w:r>
      <w:r>
        <w:t>calculated</w:t>
      </w:r>
      <w:r w:rsidRPr="00B46E23">
        <w:t xml:space="preserve"> as unit costs</w:t>
      </w:r>
      <w:r>
        <w:t xml:space="preserve"> (e.g.</w:t>
      </w:r>
      <w:r w:rsidR="00342DB3">
        <w:t>,</w:t>
      </w:r>
      <w:r>
        <w:t xml:space="preserve"> </w:t>
      </w:r>
      <w:r w:rsidR="00BB3EB6">
        <w:t>cost per kilometre for the use of a private car for work missions</w:t>
      </w:r>
      <w:r>
        <w:t>)</w:t>
      </w:r>
      <w:r w:rsidRPr="00B46E23">
        <w:t xml:space="preserve"> or lump sums</w:t>
      </w:r>
      <w:r w:rsidR="00342DB3">
        <w:t xml:space="preserve">/ </w:t>
      </w:r>
      <w:r>
        <w:t>part of them</w:t>
      </w:r>
      <w:r w:rsidR="00342DB3">
        <w:t xml:space="preserve"> (e.g., </w:t>
      </w:r>
      <w:r w:rsidR="003E756C">
        <w:t xml:space="preserve">a </w:t>
      </w:r>
      <w:r w:rsidR="00342DB3">
        <w:t xml:space="preserve">lump sum for participation in </w:t>
      </w:r>
      <w:r w:rsidR="0009191A">
        <w:t xml:space="preserve">a </w:t>
      </w:r>
      <w:r w:rsidR="00342DB3">
        <w:t>fair/ festival, which covers travel and accommodation costs</w:t>
      </w:r>
      <w:r w:rsidR="009D6A24">
        <w:t>)</w:t>
      </w:r>
      <w:r w:rsidR="004E3EF4">
        <w:t>.</w:t>
      </w:r>
      <w:r w:rsidRPr="00B46E23">
        <w:t xml:space="preserve"> </w:t>
      </w:r>
    </w:p>
    <w:p w14:paraId="6F2F00ED" w14:textId="0CA61E1D" w:rsidR="00BB3EB6" w:rsidRDefault="00BB3EB6" w:rsidP="00535729">
      <w:pPr>
        <w:rPr>
          <w:rFonts w:ascii="Franklin Gothic Demi" w:hAnsi="Franklin Gothic Demi"/>
          <w:color w:val="007BA1" w:themeColor="accent2"/>
        </w:rPr>
      </w:pPr>
    </w:p>
    <w:p w14:paraId="5BDDEF2A" w14:textId="77777777" w:rsidR="00811778" w:rsidRDefault="00811778" w:rsidP="00535729">
      <w:pPr>
        <w:rPr>
          <w:rFonts w:ascii="Franklin Gothic Demi" w:hAnsi="Franklin Gothic Demi"/>
          <w:color w:val="007BA1" w:themeColor="accent2"/>
        </w:rPr>
      </w:pPr>
    </w:p>
    <w:p w14:paraId="543DC74C" w14:textId="0B9506B5" w:rsidR="00535729" w:rsidRDefault="00535729" w:rsidP="00535729">
      <w:pPr>
        <w:rPr>
          <w:rFonts w:ascii="Franklin Gothic Demi" w:hAnsi="Franklin Gothic Demi"/>
          <w:color w:val="007BA1" w:themeColor="accent2"/>
        </w:rPr>
      </w:pPr>
      <w:r w:rsidRPr="00767D54">
        <w:rPr>
          <w:rFonts w:ascii="Franklin Gothic Demi" w:hAnsi="Franklin Gothic Demi"/>
          <w:color w:val="007BA1" w:themeColor="accent2"/>
        </w:rPr>
        <w:t>Audit trail</w:t>
      </w:r>
    </w:p>
    <w:p w14:paraId="368BBC15" w14:textId="77777777" w:rsidR="007D73E4" w:rsidRDefault="007D73E4" w:rsidP="007D73E4">
      <w:pPr>
        <w:rPr>
          <w:b/>
        </w:rPr>
      </w:pPr>
    </w:p>
    <w:p w14:paraId="4321A76D" w14:textId="4A9AFA93" w:rsidR="00B4786F" w:rsidRPr="00767D54" w:rsidRDefault="00B4786F" w:rsidP="00E11B67">
      <w:pPr>
        <w:pStyle w:val="BOLDStandard"/>
      </w:pPr>
      <w:r w:rsidRPr="00341289">
        <w:t>Real costs</w:t>
      </w:r>
    </w:p>
    <w:p w14:paraId="611382FA" w14:textId="23FDFEBD" w:rsidR="00535729" w:rsidRPr="00767D54" w:rsidRDefault="00535729" w:rsidP="00535729"/>
    <w:p w14:paraId="14A06427" w14:textId="0232702D" w:rsidR="00535729" w:rsidRDefault="00535729" w:rsidP="00535729">
      <w:pPr>
        <w:jc w:val="both"/>
      </w:pPr>
      <w:r w:rsidRPr="00767D54">
        <w:t>The following main documents must be available for control purposes</w:t>
      </w:r>
      <w:r w:rsidR="00B4786F">
        <w:t>:</w:t>
      </w:r>
    </w:p>
    <w:p w14:paraId="682EDF0B" w14:textId="77777777" w:rsidR="00535729" w:rsidRPr="00767D54" w:rsidRDefault="00535729" w:rsidP="00535729">
      <w:pPr>
        <w:jc w:val="both"/>
      </w:pPr>
    </w:p>
    <w:p w14:paraId="746D0033" w14:textId="022333CE" w:rsidR="00535729" w:rsidRDefault="00535729" w:rsidP="00F54FFA">
      <w:pPr>
        <w:pStyle w:val="ListParagraph"/>
        <w:numPr>
          <w:ilvl w:val="0"/>
          <w:numId w:val="24"/>
        </w:numPr>
        <w:jc w:val="both"/>
      </w:pPr>
      <w:r w:rsidRPr="00767D54">
        <w:t>agenda or similar of the event;</w:t>
      </w:r>
    </w:p>
    <w:p w14:paraId="4232CDFE" w14:textId="6C1F34BF" w:rsidR="00535729" w:rsidRDefault="00535729" w:rsidP="00F54FFA">
      <w:pPr>
        <w:pStyle w:val="ListParagraph"/>
        <w:numPr>
          <w:ilvl w:val="0"/>
          <w:numId w:val="24"/>
        </w:numPr>
        <w:jc w:val="both"/>
      </w:pPr>
      <w:r>
        <w:t>participants list</w:t>
      </w:r>
      <w:r w:rsidR="00F962B3">
        <w:t xml:space="preserve"> (or similar </w:t>
      </w:r>
      <w:r w:rsidR="009553A0">
        <w:t>evidence of participation)</w:t>
      </w:r>
      <w:r>
        <w:t>;</w:t>
      </w:r>
      <w:r w:rsidRPr="00223A01">
        <w:rPr>
          <w:noProof/>
          <w:lang w:eastAsia="en-GB"/>
        </w:rPr>
        <w:t xml:space="preserve"> </w:t>
      </w:r>
    </w:p>
    <w:p w14:paraId="5E64F3CE" w14:textId="6B9668FD" w:rsidR="00535729" w:rsidRDefault="00535729" w:rsidP="00F54FFA">
      <w:pPr>
        <w:pStyle w:val="ListParagraph"/>
        <w:numPr>
          <w:ilvl w:val="0"/>
          <w:numId w:val="24"/>
        </w:numPr>
        <w:jc w:val="both"/>
      </w:pPr>
      <w:r w:rsidRPr="00767D54">
        <w:t>paid invoices (e.g.</w:t>
      </w:r>
      <w:r w:rsidR="00B4786F">
        <w:t>,</w:t>
      </w:r>
      <w:r w:rsidRPr="00767D54">
        <w:t xml:space="preserve"> hotel invoice, travel ticket);</w:t>
      </w:r>
    </w:p>
    <w:p w14:paraId="40036659" w14:textId="7C69900A" w:rsidR="00535729" w:rsidRDefault="00535729" w:rsidP="00F54FFA">
      <w:pPr>
        <w:pStyle w:val="ListParagraph"/>
        <w:numPr>
          <w:ilvl w:val="0"/>
          <w:numId w:val="24"/>
        </w:numPr>
        <w:jc w:val="both"/>
      </w:pPr>
      <w:r>
        <w:t>travel claim, covering daily allowance amounts</w:t>
      </w:r>
      <w:r w:rsidRPr="00767D54">
        <w:t>;</w:t>
      </w:r>
    </w:p>
    <w:p w14:paraId="5D7A3807" w14:textId="77777777" w:rsidR="00535729" w:rsidRDefault="00535729" w:rsidP="00F54FFA">
      <w:pPr>
        <w:pStyle w:val="ListParagraph"/>
        <w:numPr>
          <w:ilvl w:val="0"/>
          <w:numId w:val="24"/>
        </w:numPr>
        <w:jc w:val="both"/>
      </w:pPr>
      <w:r w:rsidRPr="00767D54">
        <w:t>proof or payment.</w:t>
      </w:r>
    </w:p>
    <w:p w14:paraId="66FBEE62" w14:textId="77777777" w:rsidR="00535729" w:rsidRPr="00767D54" w:rsidRDefault="00535729" w:rsidP="00535729">
      <w:pPr>
        <w:jc w:val="both"/>
      </w:pPr>
    </w:p>
    <w:p w14:paraId="0FF6BC54" w14:textId="0A796404" w:rsidR="007D73E4" w:rsidRPr="00341289" w:rsidRDefault="007D73E4" w:rsidP="00E11B67">
      <w:pPr>
        <w:pStyle w:val="BOLDStandard"/>
      </w:pPr>
      <w:r w:rsidRPr="00341289">
        <w:t>SCOs</w:t>
      </w:r>
    </w:p>
    <w:p w14:paraId="07A3A787" w14:textId="0474D731" w:rsidR="007D73E4" w:rsidRPr="00B46E23" w:rsidRDefault="007D73E4" w:rsidP="007D73E4"/>
    <w:p w14:paraId="2C5EA4AF" w14:textId="3BF514EC" w:rsidR="007D73E4" w:rsidRDefault="007D73E4" w:rsidP="007D73E4">
      <w:pPr>
        <w:jc w:val="both"/>
      </w:pPr>
      <w:bookmarkStart w:id="2" w:name="_Hlk78804423"/>
      <w:r>
        <w:t>For the audit/ control of the correct application of the SCO, the following documents should be in place:</w:t>
      </w:r>
    </w:p>
    <w:p w14:paraId="4430695E" w14:textId="77777777" w:rsidR="000335C7" w:rsidRDefault="000335C7" w:rsidP="007D73E4">
      <w:pPr>
        <w:jc w:val="both"/>
      </w:pPr>
    </w:p>
    <w:p w14:paraId="45E0A1B8" w14:textId="029FE88E" w:rsidR="007D73E4" w:rsidRDefault="007D73E4" w:rsidP="007D73E4">
      <w:pPr>
        <w:pStyle w:val="ListParagraph"/>
        <w:numPr>
          <w:ilvl w:val="0"/>
          <w:numId w:val="19"/>
        </w:numPr>
        <w:jc w:val="both"/>
      </w:pPr>
      <w:r>
        <w:t xml:space="preserve">For flat rates: programme rules to verify that the flat rate takes into account the </w:t>
      </w:r>
      <w:r w:rsidR="004058A5">
        <w:t>correct</w:t>
      </w:r>
      <w:r>
        <w:t xml:space="preserve"> cost categories and that the </w:t>
      </w:r>
      <w:r w:rsidR="004058A5">
        <w:t>correct</w:t>
      </w:r>
      <w:r>
        <w:t xml:space="preserve"> percentage is used and that calculations are correct; basis costs; verification against double</w:t>
      </w:r>
      <w:r w:rsidR="004058A5">
        <w:t>-</w:t>
      </w:r>
      <w:r>
        <w:t>financing</w:t>
      </w:r>
      <w:r w:rsidR="0092741F">
        <w:t xml:space="preserve"> (e.g.</w:t>
      </w:r>
      <w:r w:rsidR="003E756C">
        <w:t>,</w:t>
      </w:r>
      <w:r w:rsidR="0092741F">
        <w:t xml:space="preserve"> checking that costs covered by the flat rate are not reported under another cost category).</w:t>
      </w:r>
    </w:p>
    <w:p w14:paraId="55A8E902" w14:textId="1B9AA970" w:rsidR="007D73E4" w:rsidRDefault="007D73E4" w:rsidP="007D73E4">
      <w:pPr>
        <w:pStyle w:val="ListParagraph"/>
        <w:numPr>
          <w:ilvl w:val="0"/>
          <w:numId w:val="19"/>
        </w:numPr>
        <w:jc w:val="both"/>
      </w:pPr>
      <w:r>
        <w:t>For unit costs: delivered outputs of the project</w:t>
      </w:r>
      <w:r w:rsidR="00F368AC">
        <w:t xml:space="preserve"> (if relevant)</w:t>
      </w:r>
      <w:r>
        <w:t>; verification that the amount declared is justified by quantities; verification against double</w:t>
      </w:r>
      <w:r w:rsidR="004058A5">
        <w:t>-</w:t>
      </w:r>
      <w:r>
        <w:t>financing.</w:t>
      </w:r>
    </w:p>
    <w:p w14:paraId="4BFFD169" w14:textId="1841F225" w:rsidR="007D73E4" w:rsidRDefault="007D73E4" w:rsidP="007D73E4">
      <w:pPr>
        <w:pStyle w:val="ListParagraph"/>
        <w:numPr>
          <w:ilvl w:val="0"/>
          <w:numId w:val="19"/>
        </w:numPr>
        <w:jc w:val="both"/>
      </w:pPr>
      <w:r>
        <w:t>For lump sums: delivered outputs of the project; criteria for the payment of the lump sum (payment triggers); verification against double</w:t>
      </w:r>
      <w:r w:rsidR="004058A5">
        <w:t>-</w:t>
      </w:r>
      <w:r>
        <w:t>financing.</w:t>
      </w:r>
    </w:p>
    <w:bookmarkEnd w:id="2"/>
    <w:p w14:paraId="2A98B232" w14:textId="57E87AFD" w:rsidR="007D73E4" w:rsidRDefault="007D73E4" w:rsidP="007D73E4"/>
    <w:p w14:paraId="75A0C0F3" w14:textId="3CCBDEFF" w:rsidR="009848AD" w:rsidRDefault="007D73E4" w:rsidP="00535729">
      <w:r w:rsidRPr="00B46E23">
        <w:t xml:space="preserve">To find out more about the audit trail of </w:t>
      </w:r>
      <w:r>
        <w:t>SCOs</w:t>
      </w:r>
      <w:r w:rsidRPr="00B46E23">
        <w:t>, check</w:t>
      </w:r>
      <w:r w:rsidR="003E756C">
        <w:t xml:space="preserve"> out</w:t>
      </w:r>
      <w:r w:rsidRPr="00B46E23">
        <w:t xml:space="preserve"> </w:t>
      </w:r>
      <w:r w:rsidR="004058A5">
        <w:t xml:space="preserve">the </w:t>
      </w:r>
      <w:r w:rsidRPr="00B46E23">
        <w:t xml:space="preserve">Interact </w:t>
      </w:r>
      <w:hyperlink r:id="rId13" w:anchor="1747-publication-qa-simplified-cost-options-interreg-programmes" w:history="1">
        <w:r w:rsidRPr="00B46E23">
          <w:rPr>
            <w:rStyle w:val="Hyperlink"/>
          </w:rPr>
          <w:t>publication</w:t>
        </w:r>
      </w:hyperlink>
      <w:r w:rsidRPr="00B46E23">
        <w:t xml:space="preserve"> on simplified cost options in </w:t>
      </w:r>
      <w:proofErr w:type="spellStart"/>
      <w:r w:rsidRPr="00B46E23">
        <w:t>Interreg</w:t>
      </w:r>
      <w:proofErr w:type="spellEnd"/>
      <w:r w:rsidRPr="00B46E23">
        <w:t xml:space="preserve"> programmes.</w:t>
      </w:r>
    </w:p>
    <w:p w14:paraId="20307AF8" w14:textId="6184817B" w:rsidR="00535729" w:rsidRDefault="00535729" w:rsidP="009848AD"/>
    <w:p w14:paraId="4C20A306" w14:textId="77777777" w:rsidR="00B4786F" w:rsidRPr="00767D54" w:rsidRDefault="00B4786F" w:rsidP="009848AD"/>
    <w:p w14:paraId="62B7BFD0" w14:textId="6512B8C8" w:rsidR="00535729" w:rsidRDefault="00535729" w:rsidP="00535729">
      <w:pPr>
        <w:rPr>
          <w:rFonts w:ascii="Franklin Gothic Demi" w:hAnsi="Franklin Gothic Demi"/>
          <w:color w:val="007BA1" w:themeColor="accent2"/>
        </w:rPr>
      </w:pPr>
      <w:r w:rsidRPr="0006039C">
        <w:rPr>
          <w:rFonts w:ascii="Franklin Gothic Demi" w:hAnsi="Franklin Gothic Demi"/>
          <w:color w:val="007BA1" w:themeColor="accent2"/>
        </w:rPr>
        <w:t>HIT</w:t>
      </w:r>
      <w:r w:rsidR="00B25582">
        <w:rPr>
          <w:rStyle w:val="FootnoteReference"/>
        </w:rPr>
        <w:footnoteReference w:id="8"/>
      </w:r>
      <w:r w:rsidRPr="0006039C">
        <w:rPr>
          <w:rFonts w:ascii="Franklin Gothic Demi" w:hAnsi="Franklin Gothic Demi"/>
          <w:color w:val="007BA1" w:themeColor="accent2"/>
        </w:rPr>
        <w:t xml:space="preserve"> agreements</w:t>
      </w:r>
    </w:p>
    <w:p w14:paraId="3E467032" w14:textId="77777777" w:rsidR="00535729" w:rsidRDefault="00535729" w:rsidP="00535729">
      <w:pPr>
        <w:pStyle w:val="ListParagraph"/>
        <w:ind w:left="0"/>
        <w:jc w:val="both"/>
      </w:pPr>
    </w:p>
    <w:p w14:paraId="6A842E65" w14:textId="6D3BEDBD" w:rsidR="001F5A2A" w:rsidRDefault="001F5A2A">
      <w:pPr>
        <w:spacing w:line="240" w:lineRule="auto"/>
      </w:pPr>
      <w:r>
        <w:t>Due to its limitations and difficulties in assessment and implementation, HIT agreed not to use in-kind contribution</w:t>
      </w:r>
      <w:r w:rsidR="003E756C">
        <w:t>s</w:t>
      </w:r>
      <w:r>
        <w:t xml:space="preserve"> as part of jointly</w:t>
      </w:r>
      <w:r w:rsidR="004058A5">
        <w:t>-</w:t>
      </w:r>
      <w:r>
        <w:t>developed rules (and, therefore, documents).</w:t>
      </w:r>
    </w:p>
    <w:p w14:paraId="484F2380" w14:textId="77777777" w:rsidR="001F5A2A" w:rsidRDefault="001F5A2A">
      <w:pPr>
        <w:spacing w:line="240" w:lineRule="auto"/>
      </w:pPr>
    </w:p>
    <w:p w14:paraId="1D587205" w14:textId="10D4B473" w:rsidR="001F5A2A" w:rsidRDefault="001F5A2A">
      <w:pPr>
        <w:spacing w:line="240" w:lineRule="auto"/>
      </w:pPr>
      <w:r>
        <w:t>There are no further agreements for this cost category according to HIT</w:t>
      </w:r>
      <w:r w:rsidR="00B25582">
        <w:t>.</w:t>
      </w:r>
    </w:p>
    <w:p w14:paraId="5F9BBBDB" w14:textId="22B03CC9" w:rsidR="00811778" w:rsidRDefault="00811778">
      <w:pPr>
        <w:spacing w:line="240" w:lineRule="auto"/>
      </w:pPr>
    </w:p>
    <w:p w14:paraId="39C90C91" w14:textId="77777777" w:rsidR="00535729" w:rsidRDefault="00535729" w:rsidP="00535729"/>
    <w:p w14:paraId="3317223D" w14:textId="6D47C22D" w:rsidR="009848AD" w:rsidRPr="00767D54" w:rsidRDefault="00F62947" w:rsidP="00535729">
      <w:pPr>
        <w:rPr>
          <w:rFonts w:ascii="Franklin Gothic Demi" w:hAnsi="Franklin Gothic Demi"/>
          <w:color w:val="007BA1" w:themeColor="accent2"/>
        </w:rPr>
      </w:pPr>
      <w:r>
        <w:rPr>
          <w:rFonts w:ascii="Franklin Gothic Demi" w:hAnsi="Franklin Gothic Demi"/>
          <w:color w:val="007BA1" w:themeColor="accent2"/>
        </w:rPr>
        <w:t>Other/</w:t>
      </w:r>
      <w:r w:rsidR="00342DB3">
        <w:rPr>
          <w:rFonts w:ascii="Franklin Gothic Demi" w:hAnsi="Franklin Gothic Demi"/>
          <w:color w:val="007BA1" w:themeColor="accent2"/>
        </w:rPr>
        <w:t xml:space="preserve"> </w:t>
      </w:r>
      <w:r w:rsidR="009848AD" w:rsidRPr="00767D54">
        <w:rPr>
          <w:rFonts w:ascii="Franklin Gothic Demi" w:hAnsi="Franklin Gothic Demi"/>
          <w:color w:val="007BA1" w:themeColor="accent2"/>
        </w:rPr>
        <w:t xml:space="preserve">Programme-specific </w:t>
      </w:r>
      <w:r>
        <w:rPr>
          <w:rFonts w:ascii="Franklin Gothic Demi" w:hAnsi="Franklin Gothic Demi"/>
          <w:color w:val="007BA1" w:themeColor="accent2"/>
        </w:rPr>
        <w:t>information</w:t>
      </w:r>
      <w:r w:rsidRPr="00767D54">
        <w:rPr>
          <w:rFonts w:ascii="Franklin Gothic Demi" w:hAnsi="Franklin Gothic Demi"/>
          <w:color w:val="007BA1" w:themeColor="accent2"/>
        </w:rPr>
        <w:t xml:space="preserve"> </w:t>
      </w:r>
    </w:p>
    <w:p w14:paraId="198950A9" w14:textId="530DFA3F" w:rsidR="009848AD" w:rsidRPr="00767D54" w:rsidRDefault="009848AD" w:rsidP="009848AD"/>
    <w:p w14:paraId="43E81659" w14:textId="59C56D48" w:rsidR="009848AD" w:rsidRPr="00767D54" w:rsidRDefault="009848AD" w:rsidP="009848AD">
      <w:pPr>
        <w:pStyle w:val="ListParagraph"/>
        <w:numPr>
          <w:ilvl w:val="0"/>
          <w:numId w:val="8"/>
        </w:numPr>
        <w:jc w:val="both"/>
      </w:pPr>
      <w:r w:rsidRPr="00767D54">
        <w:t>Programmes can establish additional rules regarding the choice of modes of transport</w:t>
      </w:r>
      <w:r w:rsidR="004058A5">
        <w:t>;</w:t>
      </w:r>
      <w:r w:rsidRPr="00767D54">
        <w:t xml:space="preserve"> e.g.</w:t>
      </w:r>
      <w:r w:rsidR="009D1622" w:rsidRPr="00767D54">
        <w:t>,</w:t>
      </w:r>
      <w:r w:rsidRPr="00767D54">
        <w:t xml:space="preserve"> they can decide that the cost of </w:t>
      </w:r>
      <w:r w:rsidR="003E756C">
        <w:t xml:space="preserve">a </w:t>
      </w:r>
      <w:r w:rsidRPr="00767D54">
        <w:t>taxi is not eligible, etc.</w:t>
      </w:r>
      <w:r w:rsidR="00246D61" w:rsidRPr="00767D54">
        <w:t xml:space="preserve"> However, p</w:t>
      </w:r>
      <w:r w:rsidRPr="00767D54">
        <w:t>rogrammes should</w:t>
      </w:r>
      <w:r w:rsidR="00246D61" w:rsidRPr="00767D54">
        <w:t xml:space="preserve"> </w:t>
      </w:r>
      <w:r w:rsidRPr="00767D54">
        <w:t>be aware that additional programme rules increase the risk of mistakes by project partners</w:t>
      </w:r>
      <w:r w:rsidR="005D147A">
        <w:t xml:space="preserve"> and </w:t>
      </w:r>
      <w:r w:rsidR="00A348D6">
        <w:t>might be considered</w:t>
      </w:r>
      <w:r w:rsidR="005D147A">
        <w:t xml:space="preserve"> gold plating</w:t>
      </w:r>
      <w:r w:rsidRPr="00767D54">
        <w:t>.</w:t>
      </w:r>
    </w:p>
    <w:p w14:paraId="347765FA" w14:textId="3B3C2746" w:rsidR="0006039C" w:rsidRPr="00767D54" w:rsidRDefault="0006039C" w:rsidP="0006039C">
      <w:pPr>
        <w:pStyle w:val="ListParagraph"/>
        <w:ind w:left="0"/>
        <w:jc w:val="both"/>
      </w:pPr>
    </w:p>
    <w:sectPr w:rsidR="0006039C" w:rsidRPr="00767D54" w:rsidSect="009848AD">
      <w:footerReference w:type="default" r:id="rId14"/>
      <w:headerReference w:type="first" r:id="rId15"/>
      <w:footerReference w:type="first" r:id="rId16"/>
      <w:pgSz w:w="11900" w:h="16840"/>
      <w:pgMar w:top="2835" w:right="1871" w:bottom="1985" w:left="1418" w:header="737" w:footer="73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584B20" w16cid:durableId="25AF56F0"/>
  <w16cid:commentId w16cid:paraId="0BB5381B" w16cid:durableId="25AF51CB"/>
  <w16cid:commentId w16cid:paraId="6420A37E" w16cid:durableId="25AF574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FFA37" w14:textId="77777777" w:rsidR="00E12B41" w:rsidRDefault="00E12B41" w:rsidP="00474F51">
      <w:r>
        <w:separator/>
      </w:r>
    </w:p>
  </w:endnote>
  <w:endnote w:type="continuationSeparator" w:id="0">
    <w:p w14:paraId="399D1A79" w14:textId="77777777" w:rsidR="00E12B41" w:rsidRDefault="00E12B41" w:rsidP="00474F51">
      <w:r>
        <w:continuationSeparator/>
      </w:r>
    </w:p>
  </w:endnote>
  <w:endnote w:type="continuationNotice" w:id="1">
    <w:p w14:paraId="2AA1FAA8" w14:textId="77777777" w:rsidR="00E12B41" w:rsidRDefault="00E12B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469"/>
    </w:tblGrid>
    <w:tr w:rsidR="00497071" w14:paraId="4196DF8A" w14:textId="77777777" w:rsidTr="000A6C31">
      <w:trPr>
        <w:trHeight w:val="420"/>
      </w:trPr>
      <w:tc>
        <w:tcPr>
          <w:tcW w:w="9514" w:type="dxa"/>
          <w:vAlign w:val="bottom"/>
        </w:tcPr>
        <w:p w14:paraId="6D1B0B8C" w14:textId="6EB05768" w:rsidR="00497071" w:rsidRDefault="00497071" w:rsidP="00497071">
          <w:pPr>
            <w:pStyle w:val="Footer"/>
          </w:pPr>
          <w:r>
            <w:fldChar w:fldCharType="begin"/>
          </w:r>
          <w:r>
            <w:instrText xml:space="preserve"> PAGE  \* MERGEFORMAT </w:instrText>
          </w:r>
          <w:r>
            <w:fldChar w:fldCharType="separate"/>
          </w:r>
          <w:r w:rsidR="00001C00">
            <w:rPr>
              <w:noProof/>
            </w:rPr>
            <w:t>2</w:t>
          </w:r>
          <w:r>
            <w:fldChar w:fldCharType="end"/>
          </w:r>
          <w:r>
            <w:t xml:space="preserve"> / </w:t>
          </w:r>
          <w:r w:rsidR="008D0C5A">
            <w:rPr>
              <w:noProof/>
            </w:rPr>
            <w:fldChar w:fldCharType="begin"/>
          </w:r>
          <w:r w:rsidR="008D0C5A">
            <w:rPr>
              <w:noProof/>
            </w:rPr>
            <w:instrText xml:space="preserve"> NUMPAGES  \* MERGEFORMAT </w:instrText>
          </w:r>
          <w:r w:rsidR="008D0C5A">
            <w:rPr>
              <w:noProof/>
            </w:rPr>
            <w:fldChar w:fldCharType="separate"/>
          </w:r>
          <w:r w:rsidR="00001C00">
            <w:rPr>
              <w:noProof/>
            </w:rPr>
            <w:t>5</w:t>
          </w:r>
          <w:r w:rsidR="008D0C5A">
            <w:rPr>
              <w:noProof/>
            </w:rPr>
            <w:fldChar w:fldCharType="end"/>
          </w:r>
        </w:p>
      </w:tc>
    </w:tr>
  </w:tbl>
  <w:p w14:paraId="540A7757" w14:textId="77777777" w:rsidR="00AD479F" w:rsidRDefault="00AD479F" w:rsidP="004970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884E" w14:textId="77777777" w:rsidR="00313D79" w:rsidRDefault="003A3232" w:rsidP="00BB6130">
    <w:pPr>
      <w:pStyle w:val="Footer"/>
    </w:pPr>
    <w:r>
      <w:rPr>
        <w:noProof/>
        <w:lang w:val="en-US"/>
      </w:rPr>
      <w:drawing>
        <wp:anchor distT="0" distB="0" distL="114300" distR="114300" simplePos="0" relativeHeight="251658241" behindDoc="0" locked="0" layoutInCell="1" allowOverlap="1" wp14:anchorId="598E2D97" wp14:editId="3E77DE8F">
          <wp:simplePos x="0" y="0"/>
          <wp:positionH relativeFrom="margin">
            <wp:posOffset>4032250</wp:posOffset>
          </wp:positionH>
          <wp:positionV relativeFrom="bottomMargin">
            <wp:posOffset>107950</wp:posOffset>
          </wp:positionV>
          <wp:extent cx="1965600" cy="489600"/>
          <wp:effectExtent l="0" t="0" r="0" b="0"/>
          <wp:wrapTopAndBottom/>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idge + ERDF Sentence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BD7CB" w14:textId="77777777" w:rsidR="00E12B41" w:rsidRDefault="00E12B41" w:rsidP="00474F51">
      <w:r>
        <w:separator/>
      </w:r>
    </w:p>
  </w:footnote>
  <w:footnote w:type="continuationSeparator" w:id="0">
    <w:p w14:paraId="262D377D" w14:textId="77777777" w:rsidR="00E12B41" w:rsidRDefault="00E12B41" w:rsidP="00474F51">
      <w:r>
        <w:continuationSeparator/>
      </w:r>
    </w:p>
  </w:footnote>
  <w:footnote w:type="continuationNotice" w:id="1">
    <w:p w14:paraId="09A35A9B" w14:textId="77777777" w:rsidR="00E12B41" w:rsidRDefault="00E12B41">
      <w:pPr>
        <w:spacing w:line="240" w:lineRule="auto"/>
      </w:pPr>
    </w:p>
  </w:footnote>
  <w:footnote w:id="2">
    <w:p w14:paraId="17A1F296" w14:textId="4611E078" w:rsidR="009848AD" w:rsidRDefault="009848AD" w:rsidP="00B25582">
      <w:pPr>
        <w:pStyle w:val="FootnoteText"/>
      </w:pPr>
      <w:r>
        <w:rPr>
          <w:rStyle w:val="FootnoteReference"/>
        </w:rPr>
        <w:footnoteRef/>
      </w:r>
      <w:r>
        <w:t xml:space="preserve"> </w:t>
      </w:r>
      <w:r w:rsidR="00DE749C" w:rsidRPr="00547207">
        <w:t>Guidance provided in this fact sheet takes account of provisions of the regulatory framework 20</w:t>
      </w:r>
      <w:r w:rsidR="00DE749C">
        <w:t>21</w:t>
      </w:r>
      <w:r w:rsidR="00DE749C" w:rsidRPr="00547207">
        <w:t>-202</w:t>
      </w:r>
      <w:r w:rsidR="00DE749C">
        <w:t>7</w:t>
      </w:r>
      <w:r w:rsidR="00DE749C" w:rsidRPr="00547207">
        <w:t xml:space="preserve"> (in particular</w:t>
      </w:r>
      <w:r w:rsidR="00DE749C">
        <w:t>,</w:t>
      </w:r>
      <w:r w:rsidR="00DE749C" w:rsidRPr="00547207">
        <w:t xml:space="preserve"> rules on eligibility of expenditure for cooperation programmes set up in the </w:t>
      </w:r>
      <w:proofErr w:type="spellStart"/>
      <w:r w:rsidR="00DE749C">
        <w:t>Interreg</w:t>
      </w:r>
      <w:proofErr w:type="spellEnd"/>
      <w:r w:rsidR="00DE749C" w:rsidRPr="00547207">
        <w:t xml:space="preserve"> Regulation </w:t>
      </w:r>
      <w:r w:rsidR="0066267C">
        <w:t>2021/1059</w:t>
      </w:r>
      <w:r w:rsidR="005C2734">
        <w:t xml:space="preserve"> and</w:t>
      </w:r>
      <w:r w:rsidR="0089056B">
        <w:t xml:space="preserve"> Common Provision Regulation</w:t>
      </w:r>
      <w:r w:rsidR="005C2734">
        <w:t xml:space="preserve"> </w:t>
      </w:r>
      <w:r w:rsidR="0089056B">
        <w:t>(</w:t>
      </w:r>
      <w:r w:rsidR="005C2734">
        <w:t>CPR</w:t>
      </w:r>
      <w:r w:rsidR="0089056B">
        <w:t>)</w:t>
      </w:r>
      <w:r w:rsidR="005C2734">
        <w:t xml:space="preserve"> 2021/1060</w:t>
      </w:r>
      <w:r w:rsidR="002D203B">
        <w:t>)</w:t>
      </w:r>
      <w:r w:rsidR="00DE749C" w:rsidRPr="00547207">
        <w:t xml:space="preserve"> and practices in </w:t>
      </w:r>
      <w:r w:rsidR="00DE749C">
        <w:t xml:space="preserve">use by </w:t>
      </w:r>
      <w:proofErr w:type="spellStart"/>
      <w:r w:rsidR="00DE749C">
        <w:t>Interreg</w:t>
      </w:r>
      <w:proofErr w:type="spellEnd"/>
      <w:r w:rsidR="00DE749C">
        <w:t xml:space="preserve"> programmes in </w:t>
      </w:r>
      <w:r w:rsidR="005C2734">
        <w:t xml:space="preserve">the </w:t>
      </w:r>
      <w:r w:rsidR="00DE749C">
        <w:t>2014-2020</w:t>
      </w:r>
      <w:r w:rsidR="005C2734">
        <w:t xml:space="preserve"> period</w:t>
      </w:r>
      <w:r w:rsidR="00DE749C" w:rsidRPr="00547207">
        <w:t>. The fact sheet is by no means a legally</w:t>
      </w:r>
      <w:r w:rsidR="00A80849">
        <w:t>-</w:t>
      </w:r>
      <w:r w:rsidR="00DE749C" w:rsidRPr="00547207">
        <w:t>binding document.</w:t>
      </w:r>
    </w:p>
  </w:footnote>
  <w:footnote w:id="3">
    <w:p w14:paraId="1D48F0E5" w14:textId="7C1B89DB" w:rsidR="00A904E8" w:rsidRPr="00A904E8" w:rsidRDefault="00A904E8" w:rsidP="00B25582">
      <w:pPr>
        <w:pStyle w:val="FootnoteText"/>
      </w:pPr>
      <w:r>
        <w:rPr>
          <w:rStyle w:val="FootnoteReference"/>
        </w:rPr>
        <w:footnoteRef/>
      </w:r>
      <w:r>
        <w:t xml:space="preserve"> Currently available for </w:t>
      </w:r>
      <w:r w:rsidR="00306D23">
        <w:t xml:space="preserve">the </w:t>
      </w:r>
      <w:r>
        <w:t>2014-2020 period, to be updated in 2022.</w:t>
      </w:r>
    </w:p>
  </w:footnote>
  <w:footnote w:id="4">
    <w:p w14:paraId="59BB7817" w14:textId="443CD040" w:rsidR="008B6F40" w:rsidRPr="008B6F40" w:rsidRDefault="008B6F40">
      <w:pPr>
        <w:pStyle w:val="FootnoteText"/>
      </w:pPr>
      <w:r>
        <w:rPr>
          <w:rStyle w:val="FootnoteReference"/>
        </w:rPr>
        <w:footnoteRef/>
      </w:r>
      <w:r>
        <w:t xml:space="preserve"> </w:t>
      </w:r>
      <w:r w:rsidRPr="002B53C8">
        <w:t>An associated project partner is a project partner participating in the project without financially contributing to it.</w:t>
      </w:r>
    </w:p>
  </w:footnote>
  <w:footnote w:id="5">
    <w:p w14:paraId="3BE8D615" w14:textId="1166EA23" w:rsidR="00B16A96" w:rsidRDefault="00B16A96" w:rsidP="00B25582">
      <w:pPr>
        <w:pStyle w:val="FootnoteText"/>
      </w:pPr>
      <w:r>
        <w:rPr>
          <w:rStyle w:val="FootnoteReference"/>
        </w:rPr>
        <w:footnoteRef/>
      </w:r>
      <w:r>
        <w:t xml:space="preserve"> The </w:t>
      </w:r>
      <w:r w:rsidR="008B2C39">
        <w:t>m</w:t>
      </w:r>
      <w:r>
        <w:t xml:space="preserve">onitoring </w:t>
      </w:r>
      <w:r w:rsidR="008B2C39">
        <w:t>c</w:t>
      </w:r>
      <w:r w:rsidRPr="00163BEF">
        <w:t>ommittee of the programme decide</w:t>
      </w:r>
      <w:r w:rsidR="00B8228C">
        <w:t>s</w:t>
      </w:r>
      <w:r w:rsidRPr="00163BEF">
        <w:t xml:space="preserve"> on </w:t>
      </w:r>
      <w:r w:rsidR="00B8228C">
        <w:t>the</w:t>
      </w:r>
      <w:r w:rsidRPr="00163BEF">
        <w:t xml:space="preserve"> reimbursement option</w:t>
      </w:r>
      <w:r w:rsidR="00B8228C">
        <w:t>(s)</w:t>
      </w:r>
      <w:r w:rsidRPr="00163BEF">
        <w:t xml:space="preserve"> and set</w:t>
      </w:r>
      <w:r w:rsidR="00B8228C">
        <w:t>s</w:t>
      </w:r>
      <w:r w:rsidRPr="00163BEF">
        <w:t xml:space="preserve"> it at the programme level</w:t>
      </w:r>
      <w:r w:rsidR="004058A5">
        <w:t>;</w:t>
      </w:r>
      <w:r w:rsidRPr="00163BEF">
        <w:t xml:space="preserve"> e.g.</w:t>
      </w:r>
      <w:r>
        <w:t>,</w:t>
      </w:r>
      <w:r w:rsidRPr="00163BEF">
        <w:t xml:space="preserve"> some programmes will finance </w:t>
      </w:r>
      <w:r>
        <w:t>travel and accommodation</w:t>
      </w:r>
      <w:r w:rsidRPr="00163BEF">
        <w:t xml:space="preserve"> costs based on a flat rate only.</w:t>
      </w:r>
    </w:p>
  </w:footnote>
  <w:footnote w:id="6">
    <w:p w14:paraId="0098700C" w14:textId="31384327" w:rsidR="00C44E61" w:rsidRPr="00C44E61" w:rsidRDefault="00C44E61" w:rsidP="00B25582">
      <w:pPr>
        <w:pStyle w:val="FootnoteText"/>
      </w:pPr>
      <w:r>
        <w:rPr>
          <w:rStyle w:val="FootnoteReference"/>
        </w:rPr>
        <w:footnoteRef/>
      </w:r>
      <w:r>
        <w:t xml:space="preserve"> </w:t>
      </w:r>
      <w:r w:rsidR="00BC4094">
        <w:t xml:space="preserve">Article 41(2) </w:t>
      </w:r>
      <w:proofErr w:type="spellStart"/>
      <w:r>
        <w:t>Interreg</w:t>
      </w:r>
      <w:proofErr w:type="spellEnd"/>
      <w:r>
        <w:t xml:space="preserve"> </w:t>
      </w:r>
      <w:r w:rsidRPr="00767D54">
        <w:t>Regulation</w:t>
      </w:r>
      <w:r>
        <w:t>.</w:t>
      </w:r>
    </w:p>
  </w:footnote>
  <w:footnote w:id="7">
    <w:p w14:paraId="5A33292D" w14:textId="3658B513" w:rsidR="00475B5C" w:rsidRPr="00475B5C" w:rsidRDefault="00475B5C" w:rsidP="00B25582">
      <w:pPr>
        <w:pStyle w:val="FootnoteText"/>
      </w:pPr>
      <w:r>
        <w:rPr>
          <w:rStyle w:val="FootnoteReference"/>
        </w:rPr>
        <w:footnoteRef/>
      </w:r>
      <w:r>
        <w:t xml:space="preserve"> </w:t>
      </w:r>
      <w:r w:rsidR="00F54FFA">
        <w:t xml:space="preserve">Where “up to” is used in off-the-shelf flat rates, a programme can decide to use a lower rate without an obligation to develop a calculation methodology and justification of a lower rate. </w:t>
      </w:r>
      <w:r w:rsidR="004058A5">
        <w:t>However, the</w:t>
      </w:r>
      <w:r w:rsidR="00F54FFA">
        <w:t xml:space="preserve"> principle of equal treatment should be kept.</w:t>
      </w:r>
    </w:p>
  </w:footnote>
  <w:footnote w:id="8">
    <w:p w14:paraId="1A47ADDF" w14:textId="5F39179A" w:rsidR="00B25582" w:rsidRPr="008B6F40" w:rsidRDefault="00B25582" w:rsidP="00B25582">
      <w:pPr>
        <w:pStyle w:val="FootnoteText"/>
        <w:rPr>
          <w:lang w:val="en-US"/>
        </w:rPr>
      </w:pPr>
      <w:r>
        <w:rPr>
          <w:rStyle w:val="FootnoteReference"/>
        </w:rPr>
        <w:footnoteRef/>
      </w:r>
      <w:r>
        <w:t xml:space="preserve"> HIT – Harmonised Implementation Tools.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C2006" w14:textId="77777777" w:rsidR="00313D79" w:rsidRDefault="003A3232">
    <w:pPr>
      <w:pStyle w:val="Header"/>
    </w:pPr>
    <w:r>
      <w:rPr>
        <w:noProof/>
        <w:lang w:val="en-US"/>
      </w:rPr>
      <w:drawing>
        <wp:anchor distT="0" distB="0" distL="114300" distR="114300" simplePos="0" relativeHeight="251658240" behindDoc="0" locked="0" layoutInCell="1" allowOverlap="1" wp14:anchorId="0B25710F" wp14:editId="366EF3DD">
          <wp:simplePos x="0" y="0"/>
          <wp:positionH relativeFrom="margin">
            <wp:posOffset>4036060</wp:posOffset>
          </wp:positionH>
          <wp:positionV relativeFrom="topMargin">
            <wp:posOffset>615950</wp:posOffset>
          </wp:positionV>
          <wp:extent cx="1965600" cy="313200"/>
          <wp:effectExtent l="0" t="0" r="0" b="0"/>
          <wp:wrapTopAndBottom/>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ACT_EN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31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1E2"/>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D054E8"/>
    <w:multiLevelType w:val="hybridMultilevel"/>
    <w:tmpl w:val="2F6EE0A2"/>
    <w:lvl w:ilvl="0" w:tplc="04090001">
      <w:start w:val="1"/>
      <w:numFmt w:val="bullet"/>
      <w:lvlText w:val=""/>
      <w:lvlJc w:val="left"/>
      <w:pPr>
        <w:ind w:left="720" w:hanging="360"/>
      </w:pPr>
      <w:rPr>
        <w:rFonts w:ascii="Symbol" w:hAnsi="Symbol"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E451BD9"/>
    <w:multiLevelType w:val="hybridMultilevel"/>
    <w:tmpl w:val="1046B1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C8307F"/>
    <w:multiLevelType w:val="hybridMultilevel"/>
    <w:tmpl w:val="8592C5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DD0CEF"/>
    <w:multiLevelType w:val="hybridMultilevel"/>
    <w:tmpl w:val="14BCF71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17717B07"/>
    <w:multiLevelType w:val="hybridMultilevel"/>
    <w:tmpl w:val="14BCF71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1D68660A"/>
    <w:multiLevelType w:val="hybridMultilevel"/>
    <w:tmpl w:val="C94AB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E863D30"/>
    <w:multiLevelType w:val="hybridMultilevel"/>
    <w:tmpl w:val="42BE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AC5C65"/>
    <w:multiLevelType w:val="hybridMultilevel"/>
    <w:tmpl w:val="CB1EF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8F70BB"/>
    <w:multiLevelType w:val="multilevel"/>
    <w:tmpl w:val="E5DA6DD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2CB7582"/>
    <w:multiLevelType w:val="hybridMultilevel"/>
    <w:tmpl w:val="DBC6E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493686"/>
    <w:multiLevelType w:val="hybridMultilevel"/>
    <w:tmpl w:val="DAA695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33521E7D"/>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A6F69E3"/>
    <w:multiLevelType w:val="hybridMultilevel"/>
    <w:tmpl w:val="0E6E0DD2"/>
    <w:lvl w:ilvl="0" w:tplc="6BAE4D12">
      <w:start w:val="1"/>
      <w:numFmt w:val="decimal"/>
      <w:lvlText w:val="%1."/>
      <w:lvlJc w:val="left"/>
      <w:pPr>
        <w:ind w:left="720" w:hanging="360"/>
      </w:pPr>
      <w:rPr>
        <w:rFonts w:ascii="Franklin Gothic Book" w:eastAsiaTheme="minorHAnsi" w:hAnsi="Franklin Gothic Book"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6A6982"/>
    <w:multiLevelType w:val="hybridMultilevel"/>
    <w:tmpl w:val="E5DA6DD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B22E25"/>
    <w:multiLevelType w:val="hybridMultilevel"/>
    <w:tmpl w:val="00B8E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207F35"/>
    <w:multiLevelType w:val="hybridMultilevel"/>
    <w:tmpl w:val="EC483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FA4548"/>
    <w:multiLevelType w:val="hybridMultilevel"/>
    <w:tmpl w:val="9200B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124A6E"/>
    <w:multiLevelType w:val="hybridMultilevel"/>
    <w:tmpl w:val="7CEA865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9" w15:restartNumberingAfterBreak="0">
    <w:nsid w:val="6497313B"/>
    <w:multiLevelType w:val="hybridMultilevel"/>
    <w:tmpl w:val="FE7C9A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E42A03"/>
    <w:multiLevelType w:val="hybridMultilevel"/>
    <w:tmpl w:val="E5FA6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6D2930"/>
    <w:multiLevelType w:val="hybridMultilevel"/>
    <w:tmpl w:val="81D2E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EB7B19"/>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E185DA2"/>
    <w:multiLevelType w:val="hybridMultilevel"/>
    <w:tmpl w:val="13062C32"/>
    <w:lvl w:ilvl="0" w:tplc="B8D40DBA">
      <w:start w:val="1"/>
      <w:numFmt w:val="bullet"/>
      <w:lvlText w:val="-"/>
      <w:lvlJc w:val="left"/>
      <w:pPr>
        <w:ind w:left="720" w:hanging="360"/>
      </w:pPr>
      <w:rPr>
        <w:rFonts w:ascii="Franklin Gothic Demi" w:eastAsiaTheme="minorHAnsi" w:hAnsi="Franklin Gothic Demi" w:cstheme="minorBidi" w:hint="default"/>
        <w:color w:val="007BA1"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164010"/>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2"/>
  </w:num>
  <w:num w:numId="3">
    <w:abstractNumId w:val="22"/>
  </w:num>
  <w:num w:numId="4">
    <w:abstractNumId w:val="14"/>
  </w:num>
  <w:num w:numId="5">
    <w:abstractNumId w:val="24"/>
  </w:num>
  <w:num w:numId="6">
    <w:abstractNumId w:val="9"/>
  </w:num>
  <w:num w:numId="7">
    <w:abstractNumId w:val="11"/>
  </w:num>
  <w:num w:numId="8">
    <w:abstractNumId w:val="2"/>
  </w:num>
  <w:num w:numId="9">
    <w:abstractNumId w:val="5"/>
  </w:num>
  <w:num w:numId="10">
    <w:abstractNumId w:val="19"/>
  </w:num>
  <w:num w:numId="11">
    <w:abstractNumId w:val="3"/>
  </w:num>
  <w:num w:numId="12">
    <w:abstractNumId w:val="21"/>
  </w:num>
  <w:num w:numId="13">
    <w:abstractNumId w:val="4"/>
  </w:num>
  <w:num w:numId="14">
    <w:abstractNumId w:val="18"/>
  </w:num>
  <w:num w:numId="15">
    <w:abstractNumId w:val="17"/>
  </w:num>
  <w:num w:numId="16">
    <w:abstractNumId w:val="13"/>
  </w:num>
  <w:num w:numId="17">
    <w:abstractNumId w:val="23"/>
  </w:num>
  <w:num w:numId="18">
    <w:abstractNumId w:val="10"/>
  </w:num>
  <w:num w:numId="19">
    <w:abstractNumId w:val="8"/>
  </w:num>
  <w:num w:numId="20">
    <w:abstractNumId w:val="20"/>
  </w:num>
  <w:num w:numId="21">
    <w:abstractNumId w:val="15"/>
  </w:num>
  <w:num w:numId="22">
    <w:abstractNumId w:val="6"/>
  </w:num>
  <w:num w:numId="23">
    <w:abstractNumId w:val="6"/>
  </w:num>
  <w:num w:numId="24">
    <w:abstractNumId w:val="1"/>
  </w:num>
  <w:num w:numId="25">
    <w:abstractNumId w:val="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hyphenationZone w:val="425"/>
  <w:drawingGridHorizontalSpacing w:val="107"/>
  <w:displayHorizontalDrawingGridEvery w:val="2"/>
  <w:displayVerticalDrawingGridEvery w:val="2"/>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62E"/>
    <w:rsid w:val="00000788"/>
    <w:rsid w:val="00001C00"/>
    <w:rsid w:val="000143EA"/>
    <w:rsid w:val="000220EF"/>
    <w:rsid w:val="000335C7"/>
    <w:rsid w:val="0004596A"/>
    <w:rsid w:val="0006039C"/>
    <w:rsid w:val="0006289E"/>
    <w:rsid w:val="000773E6"/>
    <w:rsid w:val="00087840"/>
    <w:rsid w:val="0009191A"/>
    <w:rsid w:val="00091AD9"/>
    <w:rsid w:val="00097195"/>
    <w:rsid w:val="00097898"/>
    <w:rsid w:val="000A01CE"/>
    <w:rsid w:val="000A0D5C"/>
    <w:rsid w:val="000A6C31"/>
    <w:rsid w:val="000B0838"/>
    <w:rsid w:val="000C25A8"/>
    <w:rsid w:val="000E5EFA"/>
    <w:rsid w:val="0012071B"/>
    <w:rsid w:val="00130A80"/>
    <w:rsid w:val="00154C61"/>
    <w:rsid w:val="00155B54"/>
    <w:rsid w:val="00156258"/>
    <w:rsid w:val="00193956"/>
    <w:rsid w:val="001A64A3"/>
    <w:rsid w:val="001A6DE4"/>
    <w:rsid w:val="001D65B2"/>
    <w:rsid w:val="001E1071"/>
    <w:rsid w:val="001F5A2A"/>
    <w:rsid w:val="002005D5"/>
    <w:rsid w:val="00207592"/>
    <w:rsid w:val="002104D5"/>
    <w:rsid w:val="002138C9"/>
    <w:rsid w:val="00213CDD"/>
    <w:rsid w:val="00216394"/>
    <w:rsid w:val="00223A01"/>
    <w:rsid w:val="00246D61"/>
    <w:rsid w:val="00251467"/>
    <w:rsid w:val="00251921"/>
    <w:rsid w:val="00267841"/>
    <w:rsid w:val="002749D4"/>
    <w:rsid w:val="00286626"/>
    <w:rsid w:val="002A4D78"/>
    <w:rsid w:val="002A68EF"/>
    <w:rsid w:val="002B20D3"/>
    <w:rsid w:val="002B7A9F"/>
    <w:rsid w:val="002D1FDB"/>
    <w:rsid w:val="002D203B"/>
    <w:rsid w:val="002E068C"/>
    <w:rsid w:val="00302367"/>
    <w:rsid w:val="00306D23"/>
    <w:rsid w:val="00313D79"/>
    <w:rsid w:val="00314CF3"/>
    <w:rsid w:val="00325301"/>
    <w:rsid w:val="003310D8"/>
    <w:rsid w:val="0034026F"/>
    <w:rsid w:val="00341289"/>
    <w:rsid w:val="00342DB3"/>
    <w:rsid w:val="00355CCA"/>
    <w:rsid w:val="00357F53"/>
    <w:rsid w:val="00383B27"/>
    <w:rsid w:val="00384758"/>
    <w:rsid w:val="00387D48"/>
    <w:rsid w:val="003923D7"/>
    <w:rsid w:val="003A2371"/>
    <w:rsid w:val="003A3232"/>
    <w:rsid w:val="003A32F4"/>
    <w:rsid w:val="003A6459"/>
    <w:rsid w:val="003B2FF7"/>
    <w:rsid w:val="003C55D6"/>
    <w:rsid w:val="003D187E"/>
    <w:rsid w:val="003E141B"/>
    <w:rsid w:val="003E29E7"/>
    <w:rsid w:val="003E756C"/>
    <w:rsid w:val="0040014C"/>
    <w:rsid w:val="00403BB4"/>
    <w:rsid w:val="0040406D"/>
    <w:rsid w:val="004058A5"/>
    <w:rsid w:val="004477E3"/>
    <w:rsid w:val="00455D80"/>
    <w:rsid w:val="00474F51"/>
    <w:rsid w:val="00475B5C"/>
    <w:rsid w:val="00486A23"/>
    <w:rsid w:val="00497071"/>
    <w:rsid w:val="004A36CE"/>
    <w:rsid w:val="004D73FF"/>
    <w:rsid w:val="004E162E"/>
    <w:rsid w:val="004E3EF4"/>
    <w:rsid w:val="004F3F45"/>
    <w:rsid w:val="00502F62"/>
    <w:rsid w:val="00504949"/>
    <w:rsid w:val="00513A2A"/>
    <w:rsid w:val="0053284C"/>
    <w:rsid w:val="00535729"/>
    <w:rsid w:val="00541721"/>
    <w:rsid w:val="00546ACD"/>
    <w:rsid w:val="005505C7"/>
    <w:rsid w:val="00550D26"/>
    <w:rsid w:val="00551965"/>
    <w:rsid w:val="005538A8"/>
    <w:rsid w:val="005623A9"/>
    <w:rsid w:val="00581BAC"/>
    <w:rsid w:val="005C2734"/>
    <w:rsid w:val="005D147A"/>
    <w:rsid w:val="005D72DB"/>
    <w:rsid w:val="00604CBF"/>
    <w:rsid w:val="006138A9"/>
    <w:rsid w:val="00630636"/>
    <w:rsid w:val="00635B90"/>
    <w:rsid w:val="00640BD0"/>
    <w:rsid w:val="0066267C"/>
    <w:rsid w:val="00673407"/>
    <w:rsid w:val="006865DD"/>
    <w:rsid w:val="00697020"/>
    <w:rsid w:val="006A5793"/>
    <w:rsid w:val="006D56F2"/>
    <w:rsid w:val="006E19AA"/>
    <w:rsid w:val="006E3F84"/>
    <w:rsid w:val="006F18BC"/>
    <w:rsid w:val="007364DE"/>
    <w:rsid w:val="00750615"/>
    <w:rsid w:val="00762073"/>
    <w:rsid w:val="00767D54"/>
    <w:rsid w:val="0078088C"/>
    <w:rsid w:val="007B0EC2"/>
    <w:rsid w:val="007B5EF8"/>
    <w:rsid w:val="007D1BDA"/>
    <w:rsid w:val="007D2682"/>
    <w:rsid w:val="007D5059"/>
    <w:rsid w:val="007D6465"/>
    <w:rsid w:val="007D73E4"/>
    <w:rsid w:val="00811778"/>
    <w:rsid w:val="00823F98"/>
    <w:rsid w:val="008353A7"/>
    <w:rsid w:val="00842C6E"/>
    <w:rsid w:val="00843ECE"/>
    <w:rsid w:val="00844EBA"/>
    <w:rsid w:val="008638C4"/>
    <w:rsid w:val="00871DBD"/>
    <w:rsid w:val="0089056B"/>
    <w:rsid w:val="00894486"/>
    <w:rsid w:val="00894CC9"/>
    <w:rsid w:val="008A781A"/>
    <w:rsid w:val="008B2C39"/>
    <w:rsid w:val="008B6F40"/>
    <w:rsid w:val="008C0A4B"/>
    <w:rsid w:val="008C5804"/>
    <w:rsid w:val="008D0C5A"/>
    <w:rsid w:val="008F7AEE"/>
    <w:rsid w:val="0090126D"/>
    <w:rsid w:val="0092469F"/>
    <w:rsid w:val="0092741F"/>
    <w:rsid w:val="00943896"/>
    <w:rsid w:val="009553A0"/>
    <w:rsid w:val="009848AD"/>
    <w:rsid w:val="009C022F"/>
    <w:rsid w:val="009D1622"/>
    <w:rsid w:val="009D5EFE"/>
    <w:rsid w:val="009D6A24"/>
    <w:rsid w:val="009E28E4"/>
    <w:rsid w:val="009E2998"/>
    <w:rsid w:val="009F3AD6"/>
    <w:rsid w:val="009F63FC"/>
    <w:rsid w:val="00A0674F"/>
    <w:rsid w:val="00A12CD7"/>
    <w:rsid w:val="00A31E42"/>
    <w:rsid w:val="00A334C3"/>
    <w:rsid w:val="00A348D6"/>
    <w:rsid w:val="00A55933"/>
    <w:rsid w:val="00A57DA5"/>
    <w:rsid w:val="00A63BE9"/>
    <w:rsid w:val="00A64826"/>
    <w:rsid w:val="00A66F1D"/>
    <w:rsid w:val="00A80849"/>
    <w:rsid w:val="00A839DB"/>
    <w:rsid w:val="00A904E8"/>
    <w:rsid w:val="00A914EA"/>
    <w:rsid w:val="00A92124"/>
    <w:rsid w:val="00AA39A4"/>
    <w:rsid w:val="00AC65B4"/>
    <w:rsid w:val="00AD479F"/>
    <w:rsid w:val="00AD6F4D"/>
    <w:rsid w:val="00AE7249"/>
    <w:rsid w:val="00B00A79"/>
    <w:rsid w:val="00B16A96"/>
    <w:rsid w:val="00B210CD"/>
    <w:rsid w:val="00B25582"/>
    <w:rsid w:val="00B25FF3"/>
    <w:rsid w:val="00B4786F"/>
    <w:rsid w:val="00B47AF1"/>
    <w:rsid w:val="00B57948"/>
    <w:rsid w:val="00B75DA2"/>
    <w:rsid w:val="00B81FD6"/>
    <w:rsid w:val="00B8228C"/>
    <w:rsid w:val="00B83089"/>
    <w:rsid w:val="00B86F91"/>
    <w:rsid w:val="00B92221"/>
    <w:rsid w:val="00BB2569"/>
    <w:rsid w:val="00BB3EB6"/>
    <w:rsid w:val="00BB6130"/>
    <w:rsid w:val="00BC4094"/>
    <w:rsid w:val="00BC6579"/>
    <w:rsid w:val="00C01E5E"/>
    <w:rsid w:val="00C44E61"/>
    <w:rsid w:val="00C51115"/>
    <w:rsid w:val="00C52CE6"/>
    <w:rsid w:val="00C53D4F"/>
    <w:rsid w:val="00CA0D29"/>
    <w:rsid w:val="00CA31DF"/>
    <w:rsid w:val="00CD6C31"/>
    <w:rsid w:val="00D04A94"/>
    <w:rsid w:val="00D12EB1"/>
    <w:rsid w:val="00D27243"/>
    <w:rsid w:val="00D447CE"/>
    <w:rsid w:val="00D60E03"/>
    <w:rsid w:val="00D71DC6"/>
    <w:rsid w:val="00D741C8"/>
    <w:rsid w:val="00D86C5E"/>
    <w:rsid w:val="00DA13DD"/>
    <w:rsid w:val="00DA1EF0"/>
    <w:rsid w:val="00DB051B"/>
    <w:rsid w:val="00DB2C48"/>
    <w:rsid w:val="00DB4823"/>
    <w:rsid w:val="00DB61D9"/>
    <w:rsid w:val="00DC04BA"/>
    <w:rsid w:val="00DD3F16"/>
    <w:rsid w:val="00DE1E87"/>
    <w:rsid w:val="00DE6718"/>
    <w:rsid w:val="00DE749C"/>
    <w:rsid w:val="00DF4D30"/>
    <w:rsid w:val="00E058E5"/>
    <w:rsid w:val="00E11B67"/>
    <w:rsid w:val="00E12B41"/>
    <w:rsid w:val="00E16911"/>
    <w:rsid w:val="00E6214A"/>
    <w:rsid w:val="00E954AC"/>
    <w:rsid w:val="00EE62E0"/>
    <w:rsid w:val="00F368AC"/>
    <w:rsid w:val="00F452F3"/>
    <w:rsid w:val="00F45952"/>
    <w:rsid w:val="00F54FFA"/>
    <w:rsid w:val="00F608A8"/>
    <w:rsid w:val="00F62947"/>
    <w:rsid w:val="00F637D3"/>
    <w:rsid w:val="00F64616"/>
    <w:rsid w:val="00F6631C"/>
    <w:rsid w:val="00F664EC"/>
    <w:rsid w:val="00F82E74"/>
    <w:rsid w:val="00F8381C"/>
    <w:rsid w:val="00F92A4B"/>
    <w:rsid w:val="00F951BA"/>
    <w:rsid w:val="00F962B3"/>
    <w:rsid w:val="00FB32C7"/>
    <w:rsid w:val="00FB4D90"/>
    <w:rsid w:val="00FD4086"/>
    <w:rsid w:val="00FE331E"/>
    <w:rsid w:val="00FF145C"/>
    <w:rsid w:val="00FF2087"/>
    <w:rsid w:val="00FF28C9"/>
    <w:rsid w:val="00FF4775"/>
    <w:rsid w:val="0849E330"/>
    <w:rsid w:val="6636AD2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0643459"/>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 Standard"/>
    <w:qFormat/>
    <w:rsid w:val="002E068C"/>
    <w:pPr>
      <w:spacing w:line="260" w:lineRule="exact"/>
    </w:pPr>
    <w:rPr>
      <w:rFonts w:ascii="Franklin Gothic Book" w:hAnsi="Franklin Gothic Book"/>
      <w:color w:val="000000" w:themeColor="text1"/>
      <w:spacing w:val="4"/>
      <w:sz w:val="21"/>
      <w:lang w:val="en-GB"/>
    </w:rPr>
  </w:style>
  <w:style w:type="paragraph" w:styleId="Heading1">
    <w:name w:val="heading 1"/>
    <w:aliases w:val="HEADLINE 1"/>
    <w:basedOn w:val="Normal"/>
    <w:next w:val="Normal"/>
    <w:link w:val="Heading1Char"/>
    <w:uiPriority w:val="9"/>
    <w:rsid w:val="004A36CE"/>
    <w:pPr>
      <w:keepNext/>
      <w:keepLines/>
      <w:outlineLvl w:val="0"/>
    </w:pPr>
    <w:rPr>
      <w:rFonts w:ascii="Franklin Gothic Demi" w:eastAsiaTheme="majorEastAsia" w:hAnsi="Franklin Gothic Demi" w:cstheme="majorBidi"/>
      <w:color w:val="E1E7F7" w:themeColor="accen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
    <w:name w:val="HEADLINES"/>
    <w:basedOn w:val="Normal"/>
    <w:next w:val="SUBHEADLINES"/>
    <w:autoRedefine/>
    <w:qFormat/>
    <w:rsid w:val="009F3AD6"/>
    <w:pPr>
      <w:spacing w:after="240" w:line="460" w:lineRule="exact"/>
    </w:pPr>
    <w:rPr>
      <w:rFonts w:asciiTheme="majorHAnsi" w:hAnsiTheme="majorHAnsi"/>
      <w:sz w:val="44"/>
      <w:szCs w:val="44"/>
    </w:rPr>
  </w:style>
  <w:style w:type="paragraph" w:customStyle="1" w:styleId="SUBHEADLINES">
    <w:name w:val="SUBHEADLINES"/>
    <w:basedOn w:val="Normal"/>
    <w:autoRedefine/>
    <w:qFormat/>
    <w:rsid w:val="00DF4D30"/>
    <w:pPr>
      <w:spacing w:line="300" w:lineRule="exact"/>
    </w:pPr>
    <w:rPr>
      <w:rFonts w:ascii="Franklin Gothic Demi" w:hAnsi="Franklin Gothic Demi"/>
      <w:color w:val="000000" w:themeColor="text1" w:themeShade="80"/>
      <w:sz w:val="25"/>
    </w:rPr>
  </w:style>
  <w:style w:type="paragraph" w:customStyle="1" w:styleId="BOLDStandard">
    <w:name w:val="BOLD Standard"/>
    <w:basedOn w:val="Normal"/>
    <w:next w:val="Normal"/>
    <w:autoRedefine/>
    <w:qFormat/>
    <w:rsid w:val="00E11B67"/>
    <w:pPr>
      <w:outlineLvl w:val="0"/>
    </w:pPr>
    <w:rPr>
      <w:b/>
      <w:bCs/>
    </w:rPr>
  </w:style>
  <w:style w:type="character" w:customStyle="1" w:styleId="Heading1Char">
    <w:name w:val="Heading 1 Char"/>
    <w:aliases w:val="HEADLINE 1 Char"/>
    <w:basedOn w:val="DefaultParagraphFont"/>
    <w:link w:val="Heading1"/>
    <w:uiPriority w:val="9"/>
    <w:rsid w:val="004A36CE"/>
    <w:rPr>
      <w:rFonts w:ascii="Franklin Gothic Demi" w:eastAsiaTheme="majorEastAsia" w:hAnsi="Franklin Gothic Demi" w:cstheme="majorBidi"/>
      <w:color w:val="E1E7F7" w:themeColor="accent1"/>
      <w:sz w:val="21"/>
      <w:szCs w:val="32"/>
    </w:rPr>
  </w:style>
  <w:style w:type="paragraph" w:styleId="Header">
    <w:name w:val="header"/>
    <w:basedOn w:val="Normal"/>
    <w:link w:val="HeaderChar"/>
    <w:uiPriority w:val="99"/>
    <w:unhideWhenUsed/>
    <w:rsid w:val="00AD479F"/>
    <w:pPr>
      <w:tabs>
        <w:tab w:val="center" w:pos="4536"/>
        <w:tab w:val="right" w:pos="9072"/>
      </w:tabs>
      <w:spacing w:line="240" w:lineRule="auto"/>
    </w:pPr>
  </w:style>
  <w:style w:type="character" w:customStyle="1" w:styleId="HeaderChar">
    <w:name w:val="Header Char"/>
    <w:basedOn w:val="DefaultParagraphFont"/>
    <w:link w:val="Header"/>
    <w:uiPriority w:val="99"/>
    <w:rsid w:val="00AD479F"/>
    <w:rPr>
      <w:rFonts w:ascii="Franklin Gothic Book" w:hAnsi="Franklin Gothic Book"/>
      <w:color w:val="000000" w:themeColor="text1"/>
      <w:sz w:val="21"/>
    </w:rPr>
  </w:style>
  <w:style w:type="paragraph" w:styleId="Footer">
    <w:name w:val="footer"/>
    <w:basedOn w:val="Normal"/>
    <w:link w:val="FooterChar"/>
    <w:autoRedefine/>
    <w:uiPriority w:val="99"/>
    <w:unhideWhenUsed/>
    <w:rsid w:val="00F452F3"/>
    <w:pPr>
      <w:widowControl w:val="0"/>
      <w:tabs>
        <w:tab w:val="center" w:pos="4536"/>
        <w:tab w:val="left" w:pos="6180"/>
        <w:tab w:val="right" w:pos="8611"/>
        <w:tab w:val="right" w:pos="9072"/>
      </w:tabs>
      <w:spacing w:line="240" w:lineRule="auto"/>
      <w:ind w:left="1588"/>
      <w:jc w:val="right"/>
    </w:pPr>
    <w:rPr>
      <w:rFonts w:ascii="Franklin Gothic Demi" w:hAnsi="Franklin Gothic Demi"/>
      <w:color w:val="005B78" w:themeColor="accent2" w:themeShade="BF"/>
    </w:rPr>
  </w:style>
  <w:style w:type="character" w:customStyle="1" w:styleId="FooterChar">
    <w:name w:val="Footer Char"/>
    <w:basedOn w:val="DefaultParagraphFont"/>
    <w:link w:val="Footer"/>
    <w:uiPriority w:val="99"/>
    <w:rsid w:val="00F452F3"/>
    <w:rPr>
      <w:rFonts w:ascii="Franklin Gothic Demi" w:hAnsi="Franklin Gothic Demi"/>
      <w:color w:val="005B78" w:themeColor="accent2" w:themeShade="BF"/>
      <w:spacing w:val="4"/>
      <w:sz w:val="21"/>
      <w:lang w:val="en-GB"/>
    </w:rPr>
  </w:style>
  <w:style w:type="table" w:styleId="TableGrid">
    <w:name w:val="Table Grid"/>
    <w:basedOn w:val="TableNormal"/>
    <w:uiPriority w:val="39"/>
    <w:rsid w:val="0087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3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3232"/>
    <w:rPr>
      <w:rFonts w:ascii="Times New Roman" w:hAnsi="Times New Roman" w:cs="Times New Roman"/>
      <w:color w:val="000000" w:themeColor="text1"/>
      <w:spacing w:val="4"/>
      <w:sz w:val="18"/>
      <w:szCs w:val="18"/>
    </w:rPr>
  </w:style>
  <w:style w:type="paragraph" w:styleId="ListParagraph">
    <w:name w:val="List Paragraph"/>
    <w:basedOn w:val="Normal"/>
    <w:uiPriority w:val="34"/>
    <w:qFormat/>
    <w:rsid w:val="005538A8"/>
    <w:pPr>
      <w:ind w:left="720"/>
      <w:contextualSpacing/>
    </w:pPr>
  </w:style>
  <w:style w:type="paragraph" w:customStyle="1" w:styleId="BOLDStandardBLUE">
    <w:name w:val="BOLD Standard BLUE"/>
    <w:basedOn w:val="BOLDStandard"/>
    <w:autoRedefine/>
    <w:qFormat/>
    <w:rsid w:val="00B25582"/>
    <w:rPr>
      <w:color w:val="007BA1" w:themeColor="accent2"/>
    </w:rPr>
  </w:style>
  <w:style w:type="paragraph" w:styleId="FootnoteText">
    <w:name w:val="footnote text"/>
    <w:basedOn w:val="Normal"/>
    <w:link w:val="FootnoteTextChar"/>
    <w:autoRedefine/>
    <w:uiPriority w:val="99"/>
    <w:unhideWhenUsed/>
    <w:rsid w:val="00B25582"/>
    <w:pPr>
      <w:spacing w:line="180" w:lineRule="exact"/>
      <w:jc w:val="both"/>
    </w:pPr>
    <w:rPr>
      <w:sz w:val="13"/>
    </w:rPr>
  </w:style>
  <w:style w:type="character" w:customStyle="1" w:styleId="FootnoteTextChar">
    <w:name w:val="Footnote Text Char"/>
    <w:basedOn w:val="DefaultParagraphFont"/>
    <w:link w:val="FootnoteText"/>
    <w:uiPriority w:val="99"/>
    <w:rsid w:val="00B25582"/>
    <w:rPr>
      <w:rFonts w:ascii="Franklin Gothic Book" w:hAnsi="Franklin Gothic Book"/>
      <w:color w:val="000000" w:themeColor="text1"/>
      <w:spacing w:val="4"/>
      <w:sz w:val="13"/>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number"/>
    <w:basedOn w:val="DefaultParagraphFont"/>
    <w:link w:val="BVIfnrZnak"/>
    <w:uiPriority w:val="99"/>
    <w:unhideWhenUsed/>
    <w:qFormat/>
    <w:rsid w:val="00541721"/>
    <w:rPr>
      <w:rFonts w:ascii="Franklin Gothic Book" w:hAnsi="Franklin Gothic Book"/>
      <w:b w:val="0"/>
      <w:bCs w:val="0"/>
      <w:i w:val="0"/>
      <w:iCs w:val="0"/>
      <w:color w:val="000000" w:themeColor="text1"/>
      <w:sz w:val="16"/>
      <w:vertAlign w:val="superscript"/>
    </w:rPr>
  </w:style>
  <w:style w:type="table" w:customStyle="1" w:styleId="GridTable4-Accent11">
    <w:name w:val="Grid Table 4 - Accent 11"/>
    <w:basedOn w:val="TableNormal"/>
    <w:uiPriority w:val="49"/>
    <w:rsid w:val="009848AD"/>
    <w:tblPr>
      <w:tblStyleRowBandSize w:val="1"/>
      <w:tblStyleColBandSize w:val="1"/>
      <w:tblBorders>
        <w:top w:val="single" w:sz="4" w:space="0" w:color="ECF0FA" w:themeColor="accent1" w:themeTint="99"/>
        <w:left w:val="single" w:sz="4" w:space="0" w:color="ECF0FA" w:themeColor="accent1" w:themeTint="99"/>
        <w:bottom w:val="single" w:sz="4" w:space="0" w:color="ECF0FA" w:themeColor="accent1" w:themeTint="99"/>
        <w:right w:val="single" w:sz="4" w:space="0" w:color="ECF0FA" w:themeColor="accent1" w:themeTint="99"/>
        <w:insideH w:val="single" w:sz="4" w:space="0" w:color="ECF0FA" w:themeColor="accent1" w:themeTint="99"/>
        <w:insideV w:val="single" w:sz="4" w:space="0" w:color="ECF0FA" w:themeColor="accent1" w:themeTint="99"/>
      </w:tblBorders>
    </w:tblPr>
    <w:tblStylePr w:type="firstRow">
      <w:rPr>
        <w:b/>
        <w:bCs/>
        <w:color w:val="FFFFFF" w:themeColor="background1"/>
      </w:rPr>
      <w:tblPr/>
      <w:tcPr>
        <w:tcBorders>
          <w:top w:val="single" w:sz="4" w:space="0" w:color="E1E7F7" w:themeColor="accent1"/>
          <w:left w:val="single" w:sz="4" w:space="0" w:color="E1E7F7" w:themeColor="accent1"/>
          <w:bottom w:val="single" w:sz="4" w:space="0" w:color="E1E7F7" w:themeColor="accent1"/>
          <w:right w:val="single" w:sz="4" w:space="0" w:color="E1E7F7" w:themeColor="accent1"/>
          <w:insideH w:val="nil"/>
          <w:insideV w:val="nil"/>
        </w:tcBorders>
        <w:shd w:val="clear" w:color="auto" w:fill="E1E7F7" w:themeFill="accent1"/>
      </w:tcPr>
    </w:tblStylePr>
    <w:tblStylePr w:type="lastRow">
      <w:rPr>
        <w:b/>
        <w:bCs/>
      </w:rPr>
      <w:tblPr/>
      <w:tcPr>
        <w:tcBorders>
          <w:top w:val="double" w:sz="4" w:space="0" w:color="E1E7F7" w:themeColor="accent1"/>
        </w:tcBorders>
      </w:tcPr>
    </w:tblStylePr>
    <w:tblStylePr w:type="firstCol">
      <w:rPr>
        <w:b/>
        <w:bCs/>
      </w:rPr>
    </w:tblStylePr>
    <w:tblStylePr w:type="lastCol">
      <w:rPr>
        <w:b/>
        <w:bCs/>
      </w:rPr>
    </w:tblStylePr>
    <w:tblStylePr w:type="band1Vert">
      <w:tblPr/>
      <w:tcPr>
        <w:shd w:val="clear" w:color="auto" w:fill="F8FAFD" w:themeFill="accent1" w:themeFillTint="33"/>
      </w:tcPr>
    </w:tblStylePr>
    <w:tblStylePr w:type="band1Horz">
      <w:tblPr/>
      <w:tcPr>
        <w:shd w:val="clear" w:color="auto" w:fill="F8FAFD" w:themeFill="accent1" w:themeFillTint="33"/>
      </w:tcPr>
    </w:tblStylePr>
  </w:style>
  <w:style w:type="paragraph" w:customStyle="1" w:styleId="Default">
    <w:name w:val="Default"/>
    <w:rsid w:val="0006289E"/>
    <w:pPr>
      <w:autoSpaceDE w:val="0"/>
      <w:autoSpaceDN w:val="0"/>
      <w:adjustRightInd w:val="0"/>
    </w:pPr>
    <w:rPr>
      <w:rFonts w:ascii="Times New Roman" w:hAnsi="Times New Roman" w:cs="Times New Roman"/>
      <w:color w:val="000000"/>
      <w:lang w:val="en-US"/>
    </w:rPr>
  </w:style>
  <w:style w:type="character" w:styleId="CommentReference">
    <w:name w:val="annotation reference"/>
    <w:basedOn w:val="DefaultParagraphFont"/>
    <w:uiPriority w:val="99"/>
    <w:semiHidden/>
    <w:unhideWhenUsed/>
    <w:rsid w:val="00B81FD6"/>
    <w:rPr>
      <w:sz w:val="16"/>
      <w:szCs w:val="16"/>
    </w:rPr>
  </w:style>
  <w:style w:type="paragraph" w:styleId="CommentText">
    <w:name w:val="annotation text"/>
    <w:basedOn w:val="Normal"/>
    <w:link w:val="CommentTextChar"/>
    <w:uiPriority w:val="99"/>
    <w:unhideWhenUsed/>
    <w:rsid w:val="00B81FD6"/>
    <w:pPr>
      <w:spacing w:line="240" w:lineRule="auto"/>
    </w:pPr>
    <w:rPr>
      <w:sz w:val="20"/>
      <w:szCs w:val="20"/>
    </w:rPr>
  </w:style>
  <w:style w:type="character" w:customStyle="1" w:styleId="CommentTextChar">
    <w:name w:val="Comment Text Char"/>
    <w:basedOn w:val="DefaultParagraphFont"/>
    <w:link w:val="CommentText"/>
    <w:uiPriority w:val="99"/>
    <w:rsid w:val="00B81FD6"/>
    <w:rPr>
      <w:rFonts w:ascii="Franklin Gothic Book" w:hAnsi="Franklin Gothic Book"/>
      <w:color w:val="000000" w:themeColor="text1"/>
      <w:spacing w:val="4"/>
      <w:sz w:val="20"/>
      <w:szCs w:val="20"/>
      <w:lang w:val="en-GB"/>
    </w:rPr>
  </w:style>
  <w:style w:type="paragraph" w:styleId="CommentSubject">
    <w:name w:val="annotation subject"/>
    <w:basedOn w:val="CommentText"/>
    <w:next w:val="CommentText"/>
    <w:link w:val="CommentSubjectChar"/>
    <w:uiPriority w:val="99"/>
    <w:semiHidden/>
    <w:unhideWhenUsed/>
    <w:rsid w:val="00B81FD6"/>
    <w:rPr>
      <w:b/>
      <w:bCs/>
    </w:rPr>
  </w:style>
  <w:style w:type="character" w:customStyle="1" w:styleId="CommentSubjectChar">
    <w:name w:val="Comment Subject Char"/>
    <w:basedOn w:val="CommentTextChar"/>
    <w:link w:val="CommentSubject"/>
    <w:uiPriority w:val="99"/>
    <w:semiHidden/>
    <w:rsid w:val="00B81FD6"/>
    <w:rPr>
      <w:rFonts w:ascii="Franklin Gothic Book" w:hAnsi="Franklin Gothic Book"/>
      <w:b/>
      <w:bCs/>
      <w:color w:val="000000" w:themeColor="text1"/>
      <w:spacing w:val="4"/>
      <w:sz w:val="20"/>
      <w:szCs w:val="20"/>
      <w:lang w:val="en-GB"/>
    </w:rPr>
  </w:style>
  <w:style w:type="paragraph" w:styleId="NormalWeb">
    <w:name w:val="Normal (Web)"/>
    <w:basedOn w:val="Normal"/>
    <w:uiPriority w:val="99"/>
    <w:semiHidden/>
    <w:unhideWhenUsed/>
    <w:rsid w:val="00F637D3"/>
    <w:pPr>
      <w:spacing w:before="100" w:beforeAutospacing="1" w:after="100" w:afterAutospacing="1" w:line="240" w:lineRule="auto"/>
    </w:pPr>
    <w:rPr>
      <w:rFonts w:ascii="Times New Roman" w:eastAsiaTheme="minorEastAsia" w:hAnsi="Times New Roman" w:cs="Times New Roman"/>
      <w:color w:val="auto"/>
      <w:spacing w:val="0"/>
      <w:sz w:val="24"/>
      <w:lang w:val="da-DK" w:eastAsia="da-DK"/>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87840"/>
    <w:pPr>
      <w:spacing w:after="160" w:line="240" w:lineRule="exact"/>
    </w:pPr>
    <w:rPr>
      <w:spacing w:val="0"/>
      <w:sz w:val="16"/>
      <w:vertAlign w:val="superscript"/>
      <w:lang w:val="de-DE"/>
    </w:rPr>
  </w:style>
  <w:style w:type="character" w:styleId="Hyperlink">
    <w:name w:val="Hyperlink"/>
    <w:basedOn w:val="DefaultParagraphFont"/>
    <w:uiPriority w:val="99"/>
    <w:unhideWhenUsed/>
    <w:rsid w:val="00087840"/>
    <w:rPr>
      <w:color w:val="8EBED1" w:themeColor="hyperlink"/>
      <w:u w:val="single"/>
    </w:rPr>
  </w:style>
  <w:style w:type="paragraph" w:styleId="Revision">
    <w:name w:val="Revision"/>
    <w:hidden/>
    <w:uiPriority w:val="99"/>
    <w:semiHidden/>
    <w:rsid w:val="006E3F84"/>
    <w:rPr>
      <w:rFonts w:ascii="Franklin Gothic Book" w:hAnsi="Franklin Gothic Book"/>
      <w:color w:val="000000" w:themeColor="text1"/>
      <w:spacing w:val="4"/>
      <w:sz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teract-eu.net/library?title=&amp;field_fields_of_expertise_tid=11&amp;field_networks_tid=Al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tif"/></Relationships>
</file>

<file path=word/_rels/header1.xml.rels><?xml version="1.0" encoding="UTF-8" standalone="yes"?>
<Relationships xmlns="http://schemas.openxmlformats.org/package/2006/relationships"><Relationship Id="rId1" Type="http://schemas.openxmlformats.org/officeDocument/2006/relationships/image" Target="media/image3.tif"/></Relationships>
</file>

<file path=word/theme/theme1.xml><?xml version="1.0" encoding="utf-8"?>
<a:theme xmlns:a="http://schemas.openxmlformats.org/drawingml/2006/main" name="Office-Design">
  <a:themeElements>
    <a:clrScheme name="Interact_Farbpalette 1">
      <a:dk1>
        <a:srgbClr val="000000"/>
      </a:dk1>
      <a:lt1>
        <a:srgbClr val="FFFFFF"/>
      </a:lt1>
      <a:dk2>
        <a:srgbClr val="000000"/>
      </a:dk2>
      <a:lt2>
        <a:srgbClr val="FFFFFF"/>
      </a:lt2>
      <a:accent1>
        <a:srgbClr val="E1E7F7"/>
      </a:accent1>
      <a:accent2>
        <a:srgbClr val="007BA1"/>
      </a:accent2>
      <a:accent3>
        <a:srgbClr val="FBB900"/>
      </a:accent3>
      <a:accent4>
        <a:srgbClr val="E1BF8C"/>
      </a:accent4>
      <a:accent5>
        <a:srgbClr val="706D67"/>
      </a:accent5>
      <a:accent6>
        <a:srgbClr val="BDBCB6"/>
      </a:accent6>
      <a:hlink>
        <a:srgbClr val="8EBED1"/>
      </a:hlink>
      <a:folHlink>
        <a:srgbClr val="918C88"/>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B483B84CC56B4890663BF9EF097BB5" ma:contentTypeVersion="13" ma:contentTypeDescription="Crée un document." ma:contentTypeScope="" ma:versionID="dfe0bd1803b8c650735a8ea99b9187c4">
  <xsd:schema xmlns:xsd="http://www.w3.org/2001/XMLSchema" xmlns:xs="http://www.w3.org/2001/XMLSchema" xmlns:p="http://schemas.microsoft.com/office/2006/metadata/properties" xmlns:ns2="a8ac735b-4cbf-4c46-8e6c-daab456fcf60" xmlns:ns3="2a122f46-8c42-4f22-91af-c2372f0ea471" targetNamespace="http://schemas.microsoft.com/office/2006/metadata/properties" ma:root="true" ma:fieldsID="0b894d59e7713373e40419e118181bda" ns2:_="" ns3:_="">
    <xsd:import namespace="a8ac735b-4cbf-4c46-8e6c-daab456fcf60"/>
    <xsd:import namespace="2a122f46-8c42-4f22-91af-c2372f0ea47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ac735b-4cbf-4c46-8e6c-daab456fcf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122f46-8c42-4f22-91af-c2372f0ea47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E97BDED-2466-42EC-B7F7-FD0FF44140DA}">
  <ds:schemaRefs>
    <ds:schemaRef ds:uri="http://schemas.microsoft.com/sharepoint/v3/contenttype/forms"/>
  </ds:schemaRefs>
</ds:datastoreItem>
</file>

<file path=customXml/itemProps2.xml><?xml version="1.0" encoding="utf-8"?>
<ds:datastoreItem xmlns:ds="http://schemas.openxmlformats.org/officeDocument/2006/customXml" ds:itemID="{EECCD0D7-82D6-4338-AE41-5899010D13E7}">
  <ds:schemaRefs>
    <ds:schemaRef ds:uri="http://purl.org/dc/terms/"/>
    <ds:schemaRef ds:uri="http://purl.org/dc/elements/1.1/"/>
    <ds:schemaRef ds:uri="http://www.w3.org/XML/1998/namespace"/>
    <ds:schemaRef ds:uri="a8ac735b-4cbf-4c46-8e6c-daab456fcf60"/>
    <ds:schemaRef ds:uri="http://purl.org/dc/dcmitype/"/>
    <ds:schemaRef ds:uri="2a122f46-8c42-4f22-91af-c2372f0ea47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66C20169-C76D-4E58-BD1B-B9CCE4F20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ac735b-4cbf-4c46-8e6c-daab456fcf60"/>
    <ds:schemaRef ds:uri="2a122f46-8c42-4f22-91af-c2372f0ea4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9308F-64B7-4474-9C59-B47A7BF14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1107</Words>
  <Characters>6315</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7408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2022-02-23T13:47:00Z</dcterms:created>
  <dcterms:modified xsi:type="dcterms:W3CDTF">2022-02-24T10:21:00Z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0x0101008EB483B84CC56B4890663BF9EF097BB5</vt:lpwstr>
  </property>
</Properties>
</file>